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90C88">
        <w:trPr>
          <w:trHeight w:val="710"/>
        </w:trPr>
        <w:tc>
          <w:tcPr>
            <w:tcW w:w="1620" w:type="dxa"/>
            <w:tcBorders>
              <w:bottom w:val="single" w:sz="4" w:space="0" w:color="auto"/>
            </w:tcBorders>
            <w:shd w:val="clear" w:color="auto" w:fill="FFFFFF"/>
            <w:vAlign w:val="center"/>
          </w:tcPr>
          <w:p w14:paraId="1DB23675" w14:textId="47EA92FF" w:rsidR="00067FE2" w:rsidRDefault="00321ECE" w:rsidP="00F44236">
            <w:pPr>
              <w:pStyle w:val="Header"/>
            </w:pPr>
            <w:r>
              <w:t xml:space="preserve"> </w:t>
            </w:r>
            <w:r w:rsidR="00067FE2">
              <w:t>NPRR Number</w:t>
            </w:r>
          </w:p>
        </w:tc>
        <w:tc>
          <w:tcPr>
            <w:tcW w:w="1260" w:type="dxa"/>
            <w:tcBorders>
              <w:bottom w:val="single" w:sz="4" w:space="0" w:color="auto"/>
            </w:tcBorders>
            <w:vAlign w:val="center"/>
          </w:tcPr>
          <w:p w14:paraId="58DFDEEC" w14:textId="2A4FC20E" w:rsidR="00067FE2" w:rsidRDefault="007957AE" w:rsidP="00F44236">
            <w:pPr>
              <w:pStyle w:val="Header"/>
            </w:pPr>
            <w:hyperlink r:id="rId8" w:history="1">
              <w:r w:rsidR="001256C7" w:rsidRPr="001256C7">
                <w:rPr>
                  <w:rStyle w:val="Hyperlink"/>
                </w:rPr>
                <w:t>1257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075CD38" w:rsidR="00067FE2" w:rsidRDefault="00564D62" w:rsidP="00F44236">
            <w:pPr>
              <w:pStyle w:val="Header"/>
            </w:pPr>
            <w:r>
              <w:t>Limit</w:t>
            </w:r>
            <w:r w:rsidRPr="006D5443">
              <w:t xml:space="preserve"> </w:t>
            </w:r>
            <w:r>
              <w:t>on Amount of</w:t>
            </w:r>
            <w:r w:rsidRPr="006D5443">
              <w:t xml:space="preserve"> </w:t>
            </w:r>
            <w:r>
              <w:t>RRS</w:t>
            </w:r>
            <w:r w:rsidRPr="006D5443">
              <w:t xml:space="preserve"> a Resource can </w:t>
            </w:r>
            <w:r>
              <w:t>P</w:t>
            </w:r>
            <w:r w:rsidRPr="006D5443">
              <w:t xml:space="preserve">rovide </w:t>
            </w:r>
            <w:r>
              <w:t>U</w:t>
            </w:r>
            <w:r w:rsidRPr="006D5443">
              <w:t>sing Primary Frequency Response</w:t>
            </w:r>
          </w:p>
        </w:tc>
      </w:tr>
      <w:tr w:rsidR="00F90C88" w:rsidRPr="00E01925" w14:paraId="398BCBF4" w14:textId="77777777" w:rsidTr="00BC2D06">
        <w:trPr>
          <w:trHeight w:val="518"/>
        </w:trPr>
        <w:tc>
          <w:tcPr>
            <w:tcW w:w="2880" w:type="dxa"/>
            <w:gridSpan w:val="2"/>
            <w:shd w:val="clear" w:color="auto" w:fill="FFFFFF"/>
            <w:vAlign w:val="center"/>
          </w:tcPr>
          <w:p w14:paraId="3A20C7F8" w14:textId="3E62F036" w:rsidR="00F90C88" w:rsidRPr="00E01925" w:rsidRDefault="00F90C88" w:rsidP="00F90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331982A" w:rsidR="00F90C88" w:rsidRPr="00E01925" w:rsidRDefault="007A3263" w:rsidP="00F90C88">
            <w:pPr>
              <w:pStyle w:val="NormalArial"/>
              <w:spacing w:before="120" w:after="120"/>
            </w:pPr>
            <w:r>
              <w:t>January</w:t>
            </w:r>
            <w:r w:rsidR="00A51F56">
              <w:t xml:space="preserve"> 1</w:t>
            </w:r>
            <w:r>
              <w:t>5</w:t>
            </w:r>
            <w:r w:rsidR="00F90C88">
              <w:t>, 202</w:t>
            </w:r>
            <w:r>
              <w:t>5</w:t>
            </w:r>
          </w:p>
        </w:tc>
      </w:tr>
      <w:tr w:rsidR="00F90C88" w:rsidRPr="00E01925" w14:paraId="417152B0" w14:textId="77777777" w:rsidTr="00BC2D06">
        <w:trPr>
          <w:trHeight w:val="518"/>
        </w:trPr>
        <w:tc>
          <w:tcPr>
            <w:tcW w:w="2880" w:type="dxa"/>
            <w:gridSpan w:val="2"/>
            <w:shd w:val="clear" w:color="auto" w:fill="FFFFFF"/>
            <w:vAlign w:val="center"/>
          </w:tcPr>
          <w:p w14:paraId="2A6AA49D" w14:textId="465D6613" w:rsidR="00F90C88" w:rsidRPr="00E01925" w:rsidRDefault="00F90C88" w:rsidP="00F90C88">
            <w:pPr>
              <w:pStyle w:val="Header"/>
              <w:spacing w:before="120" w:after="120"/>
              <w:rPr>
                <w:bCs w:val="0"/>
              </w:rPr>
            </w:pPr>
            <w:r>
              <w:rPr>
                <w:bCs w:val="0"/>
              </w:rPr>
              <w:t>Action</w:t>
            </w:r>
          </w:p>
        </w:tc>
        <w:tc>
          <w:tcPr>
            <w:tcW w:w="7560" w:type="dxa"/>
            <w:gridSpan w:val="2"/>
            <w:vAlign w:val="center"/>
          </w:tcPr>
          <w:p w14:paraId="5839EE21" w14:textId="302BD37A" w:rsidR="00F90C88" w:rsidRDefault="00A51F56" w:rsidP="00F90C88">
            <w:pPr>
              <w:pStyle w:val="NormalArial"/>
              <w:spacing w:before="120" w:after="120"/>
            </w:pPr>
            <w:r>
              <w:t>Recommended Approval</w:t>
            </w:r>
          </w:p>
        </w:tc>
      </w:tr>
      <w:tr w:rsidR="00F90C88" w:rsidRPr="00E01925" w14:paraId="6C7EFA11" w14:textId="77777777" w:rsidTr="00BC2D06">
        <w:trPr>
          <w:trHeight w:val="518"/>
        </w:trPr>
        <w:tc>
          <w:tcPr>
            <w:tcW w:w="2880" w:type="dxa"/>
            <w:gridSpan w:val="2"/>
            <w:shd w:val="clear" w:color="auto" w:fill="FFFFFF"/>
            <w:vAlign w:val="center"/>
          </w:tcPr>
          <w:p w14:paraId="49A08A39" w14:textId="14BD8A3D" w:rsidR="00F90C88" w:rsidRPr="00E01925" w:rsidRDefault="00F90C88" w:rsidP="00F90C88">
            <w:pPr>
              <w:pStyle w:val="Header"/>
              <w:spacing w:before="120" w:after="120"/>
              <w:rPr>
                <w:bCs w:val="0"/>
              </w:rPr>
            </w:pPr>
            <w:r>
              <w:t xml:space="preserve">Timeline </w:t>
            </w:r>
          </w:p>
        </w:tc>
        <w:tc>
          <w:tcPr>
            <w:tcW w:w="7560" w:type="dxa"/>
            <w:gridSpan w:val="2"/>
            <w:vAlign w:val="center"/>
          </w:tcPr>
          <w:p w14:paraId="2EE3995B" w14:textId="466CFA9C" w:rsidR="00F90C88" w:rsidRDefault="00F90C88" w:rsidP="00F90C88">
            <w:pPr>
              <w:pStyle w:val="NormalArial"/>
              <w:spacing w:before="120" w:after="120"/>
            </w:pPr>
            <w:r>
              <w:t>Normal</w:t>
            </w:r>
          </w:p>
        </w:tc>
      </w:tr>
      <w:tr w:rsidR="007A3263" w:rsidRPr="00E01925" w14:paraId="06187E55" w14:textId="77777777" w:rsidTr="00BC2D06">
        <w:trPr>
          <w:trHeight w:val="518"/>
        </w:trPr>
        <w:tc>
          <w:tcPr>
            <w:tcW w:w="2880" w:type="dxa"/>
            <w:gridSpan w:val="2"/>
            <w:shd w:val="clear" w:color="auto" w:fill="FFFFFF"/>
            <w:vAlign w:val="center"/>
          </w:tcPr>
          <w:p w14:paraId="25267AA0" w14:textId="0D40E952" w:rsidR="007A3263" w:rsidRDefault="007A3263" w:rsidP="007A3263">
            <w:pPr>
              <w:pStyle w:val="Header"/>
              <w:spacing w:before="120" w:after="120"/>
            </w:pPr>
            <w:r>
              <w:t>Estimated Impacts</w:t>
            </w:r>
          </w:p>
        </w:tc>
        <w:tc>
          <w:tcPr>
            <w:tcW w:w="7560" w:type="dxa"/>
            <w:gridSpan w:val="2"/>
            <w:vAlign w:val="center"/>
          </w:tcPr>
          <w:p w14:paraId="0E439648" w14:textId="4260A271" w:rsidR="007A3263" w:rsidRDefault="007A3263" w:rsidP="007A3263">
            <w:pPr>
              <w:pStyle w:val="NormalArial"/>
              <w:spacing w:before="120" w:after="120"/>
            </w:pPr>
            <w:r>
              <w:t xml:space="preserve">Cost/Budgetary:  Less than $10K </w:t>
            </w:r>
            <w:r w:rsidRPr="007D2532">
              <w:rPr>
                <w:rFonts w:cs="Arial"/>
              </w:rPr>
              <w:t>Operations &amp; Maintenance</w:t>
            </w:r>
            <w:r>
              <w:t xml:space="preserve"> (O&amp;M)  </w:t>
            </w:r>
          </w:p>
          <w:p w14:paraId="503B181A" w14:textId="51E8F111" w:rsidR="007A3263" w:rsidRDefault="007A3263" w:rsidP="007A3263">
            <w:pPr>
              <w:pStyle w:val="NormalArial"/>
              <w:spacing w:before="120" w:after="120"/>
            </w:pPr>
            <w:r>
              <w:t xml:space="preserve">Project Duration:  Not applicable  </w:t>
            </w:r>
          </w:p>
        </w:tc>
      </w:tr>
      <w:tr w:rsidR="00F90C88" w:rsidRPr="00E01925" w14:paraId="49411590" w14:textId="77777777" w:rsidTr="00BC2D06">
        <w:trPr>
          <w:trHeight w:val="518"/>
        </w:trPr>
        <w:tc>
          <w:tcPr>
            <w:tcW w:w="2880" w:type="dxa"/>
            <w:gridSpan w:val="2"/>
            <w:shd w:val="clear" w:color="auto" w:fill="FFFFFF"/>
            <w:vAlign w:val="center"/>
          </w:tcPr>
          <w:p w14:paraId="51AD8BDE" w14:textId="5DD71234" w:rsidR="00F90C88" w:rsidRPr="00E01925" w:rsidRDefault="00F90C88" w:rsidP="00F90C88">
            <w:pPr>
              <w:pStyle w:val="Header"/>
              <w:spacing w:before="120" w:after="120"/>
              <w:rPr>
                <w:bCs w:val="0"/>
              </w:rPr>
            </w:pPr>
            <w:r>
              <w:t>Proposed Effective Date</w:t>
            </w:r>
          </w:p>
        </w:tc>
        <w:tc>
          <w:tcPr>
            <w:tcW w:w="7560" w:type="dxa"/>
            <w:gridSpan w:val="2"/>
            <w:vAlign w:val="center"/>
          </w:tcPr>
          <w:p w14:paraId="09DB9DCA" w14:textId="6F2FBD7C" w:rsidR="00F90C88" w:rsidRDefault="007A3263" w:rsidP="00F90C88">
            <w:pPr>
              <w:pStyle w:val="NormalArial"/>
              <w:spacing w:before="120" w:after="120"/>
            </w:pPr>
            <w:r>
              <w:t>First of the month following Public Utility Commission of Texas (PUCT) approval</w:t>
            </w:r>
          </w:p>
        </w:tc>
      </w:tr>
      <w:tr w:rsidR="00F90C88"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BC7A192" w:rsidR="00F90C88" w:rsidRDefault="00F90C88" w:rsidP="00F90C88">
            <w:pPr>
              <w:pStyle w:val="Header"/>
              <w:spacing w:before="120" w:after="120"/>
            </w:pPr>
            <w:r>
              <w:t>Priority and Rank Assigned</w:t>
            </w:r>
          </w:p>
        </w:tc>
        <w:tc>
          <w:tcPr>
            <w:tcW w:w="7560" w:type="dxa"/>
            <w:gridSpan w:val="2"/>
            <w:tcBorders>
              <w:top w:val="single" w:sz="4" w:space="0" w:color="auto"/>
            </w:tcBorders>
            <w:vAlign w:val="center"/>
          </w:tcPr>
          <w:p w14:paraId="7B08BCA4" w14:textId="15853E54" w:rsidR="00F90C88" w:rsidRPr="00FB509B" w:rsidRDefault="007A3263" w:rsidP="00F90C88">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8483F" w14:textId="77777777" w:rsidR="009D17F0" w:rsidRDefault="006D5443" w:rsidP="00F44236">
            <w:pPr>
              <w:pStyle w:val="NormalArial"/>
            </w:pPr>
            <w:r w:rsidRPr="006D5443">
              <w:t>3.16</w:t>
            </w:r>
            <w:r>
              <w:t xml:space="preserve">, </w:t>
            </w:r>
            <w:r w:rsidRPr="006D5443">
              <w:t>Standards for Determining Ancillary Service Quantities</w:t>
            </w:r>
          </w:p>
          <w:p w14:paraId="3356516F" w14:textId="62A11FB1" w:rsidR="007E3D98" w:rsidRPr="00FB509B" w:rsidRDefault="007E3D98" w:rsidP="00F44236">
            <w:pPr>
              <w:pStyle w:val="NormalArial"/>
            </w:pPr>
            <w:r>
              <w:t xml:space="preserve">3.18, </w:t>
            </w:r>
            <w:r w:rsidRPr="007E3D98">
              <w:t>Resource Limits in Providing Ancillary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001BA1A" w14:textId="77777777" w:rsidR="00C9766A" w:rsidRDefault="005A12A6" w:rsidP="00176375">
            <w:pPr>
              <w:pStyle w:val="NormalArial"/>
              <w:spacing w:before="120" w:after="120"/>
            </w:pPr>
            <w:r>
              <w:t>Nodal Operating Guide Revision Request (</w:t>
            </w:r>
            <w:r w:rsidR="006D5443">
              <w:t>NOGRR</w:t>
            </w:r>
            <w:r>
              <w:t xml:space="preserve">) </w:t>
            </w:r>
            <w:r w:rsidR="001256C7">
              <w:t>271</w:t>
            </w:r>
            <w:r>
              <w:t>, Related to NPRR</w:t>
            </w:r>
            <w:r w:rsidR="001256C7">
              <w:t>1257</w:t>
            </w:r>
            <w:r>
              <w:t>,</w:t>
            </w:r>
            <w:r w:rsidRPr="005A12A6">
              <w:t xml:space="preserve"> Limit on Amount of RRS a Resource can Provide Using Primary Frequency Response</w:t>
            </w:r>
          </w:p>
          <w:p w14:paraId="5D9AA7D2" w14:textId="538C3CC7" w:rsidR="007A3263" w:rsidRPr="00FB509B" w:rsidRDefault="007A3263" w:rsidP="00176375">
            <w:pPr>
              <w:pStyle w:val="NormalArial"/>
              <w:spacing w:before="120" w:after="120"/>
            </w:pPr>
            <w:r w:rsidRPr="007A3263">
              <w:t>ERCOT Methodologies for Determining Minimum Ancillary Service Requirements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5736713" w:rsidR="009D17F0" w:rsidRPr="00FB509B" w:rsidRDefault="006D5443" w:rsidP="00F90C88">
            <w:pPr>
              <w:pStyle w:val="NormalArial"/>
              <w:spacing w:before="120" w:after="120"/>
            </w:pPr>
            <w:r>
              <w:t xml:space="preserve">This </w:t>
            </w:r>
            <w:r w:rsidR="0005583F">
              <w:t>Nodal Protocol Revision Request (</w:t>
            </w:r>
            <w:r>
              <w:t>NPRR</w:t>
            </w:r>
            <w:r w:rsidR="0005583F">
              <w:t>)</w:t>
            </w:r>
            <w:r>
              <w:t xml:space="preserve"> establish</w:t>
            </w:r>
            <w:r w:rsidR="00C902ED">
              <w:t>es</w:t>
            </w:r>
            <w:r>
              <w:t xml:space="preserve"> a </w:t>
            </w:r>
            <w:r w:rsidRPr="006D5443">
              <w:t xml:space="preserve">maximum </w:t>
            </w:r>
            <w:r>
              <w:t>limit</w:t>
            </w:r>
            <w:r w:rsidRPr="006D5443">
              <w:t xml:space="preserve"> </w:t>
            </w:r>
            <w:r>
              <w:t>on the amount of</w:t>
            </w:r>
            <w:r w:rsidRPr="006D5443">
              <w:t xml:space="preserve"> R</w:t>
            </w:r>
            <w:r w:rsidR="004714AA">
              <w:t xml:space="preserve">esponsive </w:t>
            </w:r>
            <w:r w:rsidRPr="006D5443">
              <w:t>R</w:t>
            </w:r>
            <w:r w:rsidR="004714AA">
              <w:t>eserve (RRS)</w:t>
            </w:r>
            <w:r w:rsidRPr="006D5443">
              <w:t xml:space="preserve"> </w:t>
            </w:r>
            <w:r w:rsidR="00C902ED">
              <w:t xml:space="preserve">that </w:t>
            </w:r>
            <w:r w:rsidRPr="006D5443">
              <w:t>a Resource can provide using Primary Frequency Response</w:t>
            </w:r>
            <w:r w:rsidR="0005583F">
              <w:t xml:space="preserve"> (“PF</w:t>
            </w:r>
            <w:r w:rsidR="0083430E">
              <w:t>R</w:t>
            </w:r>
            <w:r w:rsidR="0005583F">
              <w:t>”)</w:t>
            </w:r>
            <w:r>
              <w:t>.</w:t>
            </w:r>
            <w:r w:rsidR="00926E48">
              <w:t xml:space="preserve">  An initial static limit of 157 megawatts (MW) is </w:t>
            </w:r>
            <w:r w:rsidR="00B0461E">
              <w:t>proposed</w:t>
            </w:r>
            <w:r w:rsidR="00926E48">
              <w:t>, and this limit is intended to be reevaluated annually as part of the Ancillary Services Methodology review and approval process.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96A5D9D"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E64329E"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178C1EA"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160DFCB9"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56F4DC38" w:rsidR="00E71C39" w:rsidRDefault="00E71C39" w:rsidP="00E71C39">
            <w:pPr>
              <w:pStyle w:val="NormalArial"/>
              <w:spacing w:before="120"/>
              <w:rPr>
                <w:iCs/>
                <w:kern w:val="24"/>
              </w:rPr>
            </w:pPr>
            <w:r w:rsidRPr="006629C8">
              <w:lastRenderedPageBreak/>
              <w:object w:dxaOrig="225" w:dyaOrig="225"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2D8AAC8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F90C88">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C067E20" w14:textId="4A4AF92E" w:rsidR="000E69DB" w:rsidRPr="000E69DB" w:rsidRDefault="000E69DB" w:rsidP="00F90C88">
            <w:pPr>
              <w:pStyle w:val="NormalArial"/>
              <w:spacing w:before="120" w:after="120"/>
              <w:rPr>
                <w:iCs/>
                <w:kern w:val="24"/>
              </w:rPr>
            </w:pPr>
            <w:r w:rsidRPr="000E69DB">
              <w:rPr>
                <w:iCs/>
                <w:kern w:val="24"/>
              </w:rPr>
              <w:t>This NPRR focuses on addressing the risk of common mode failure</w:t>
            </w:r>
            <w:r w:rsidR="00A65454">
              <w:rPr>
                <w:iCs/>
                <w:kern w:val="24"/>
              </w:rPr>
              <w:t>,</w:t>
            </w:r>
            <w:r w:rsidRPr="000E69DB">
              <w:rPr>
                <w:iCs/>
                <w:kern w:val="24"/>
              </w:rPr>
              <w:t xml:space="preserve"> </w:t>
            </w:r>
            <w:r w:rsidRPr="0083430E">
              <w:rPr>
                <w:iCs/>
                <w:kern w:val="24"/>
              </w:rPr>
              <w:t>i.e.</w:t>
            </w:r>
            <w:r w:rsidR="00D1363E">
              <w:rPr>
                <w:iCs/>
                <w:kern w:val="24"/>
              </w:rPr>
              <w:t>,</w:t>
            </w:r>
            <w:r w:rsidRPr="000E69DB">
              <w:rPr>
                <w:iCs/>
                <w:kern w:val="24"/>
              </w:rPr>
              <w:t xml:space="preserve"> </w:t>
            </w:r>
            <w:r w:rsidR="00A65454">
              <w:rPr>
                <w:iCs/>
                <w:kern w:val="24"/>
              </w:rPr>
              <w:t xml:space="preserve">the </w:t>
            </w:r>
            <w:r w:rsidRPr="000E69DB">
              <w:rPr>
                <w:iCs/>
                <w:kern w:val="24"/>
              </w:rPr>
              <w:t xml:space="preserve">risk of too much RRS-PFR </w:t>
            </w:r>
            <w:r w:rsidR="00A65454">
              <w:rPr>
                <w:iCs/>
                <w:kern w:val="24"/>
              </w:rPr>
              <w:t xml:space="preserve">being provided </w:t>
            </w:r>
            <w:r w:rsidRPr="000E69DB">
              <w:rPr>
                <w:iCs/>
                <w:kern w:val="24"/>
              </w:rPr>
              <w:t xml:space="preserve">from </w:t>
            </w:r>
            <w:r w:rsidR="00A65454">
              <w:rPr>
                <w:iCs/>
                <w:kern w:val="24"/>
              </w:rPr>
              <w:t>a single</w:t>
            </w:r>
            <w:r w:rsidRPr="000E69DB">
              <w:rPr>
                <w:iCs/>
                <w:kern w:val="24"/>
              </w:rPr>
              <w:t xml:space="preserve"> Resource and that Resource failing to respond as expected.</w:t>
            </w:r>
          </w:p>
          <w:p w14:paraId="60217727" w14:textId="4C174BF1" w:rsidR="000E69DB" w:rsidRPr="000E69DB" w:rsidRDefault="000E69DB" w:rsidP="00F90C88">
            <w:pPr>
              <w:pStyle w:val="NormalArial"/>
              <w:spacing w:before="120" w:after="120"/>
              <w:rPr>
                <w:iCs/>
                <w:kern w:val="24"/>
              </w:rPr>
            </w:pPr>
            <w:r w:rsidRPr="000E69DB">
              <w:rPr>
                <w:iCs/>
                <w:kern w:val="24"/>
              </w:rPr>
              <w:t xml:space="preserve">For context, ERCOT commissioned GE Vernova </w:t>
            </w:r>
            <w:r w:rsidR="00A65454">
              <w:rPr>
                <w:iCs/>
                <w:kern w:val="24"/>
              </w:rPr>
              <w:t>(f/k/a</w:t>
            </w:r>
            <w:r w:rsidRPr="000E69DB">
              <w:rPr>
                <w:iCs/>
                <w:kern w:val="24"/>
              </w:rPr>
              <w:t xml:space="preserve"> GE Energy Consulting</w:t>
            </w:r>
            <w:r w:rsidR="00A65454">
              <w:rPr>
                <w:iCs/>
                <w:kern w:val="24"/>
              </w:rPr>
              <w:t>)</w:t>
            </w:r>
            <w:r w:rsidRPr="000E69DB">
              <w:rPr>
                <w:iCs/>
                <w:kern w:val="24"/>
              </w:rPr>
              <w:t xml:space="preserve"> in December 2021, to conduct an evaluation to identify </w:t>
            </w:r>
            <w:r w:rsidR="00A65454">
              <w:rPr>
                <w:iCs/>
                <w:kern w:val="24"/>
              </w:rPr>
              <w:t>reliability</w:t>
            </w:r>
            <w:r w:rsidRPr="000E69DB">
              <w:rPr>
                <w:iCs/>
                <w:kern w:val="24"/>
              </w:rPr>
              <w:t xml:space="preserve"> concerns that </w:t>
            </w:r>
            <w:r w:rsidR="00A65454">
              <w:rPr>
                <w:iCs/>
                <w:kern w:val="24"/>
              </w:rPr>
              <w:t>could indicate</w:t>
            </w:r>
            <w:r w:rsidRPr="000E69DB">
              <w:rPr>
                <w:iCs/>
                <w:kern w:val="24"/>
              </w:rPr>
              <w:t xml:space="preserve"> the need to limit </w:t>
            </w:r>
            <w:r w:rsidR="00A65454">
              <w:rPr>
                <w:iCs/>
                <w:kern w:val="24"/>
              </w:rPr>
              <w:t xml:space="preserve">the </w:t>
            </w:r>
            <w:r w:rsidRPr="000E69DB">
              <w:rPr>
                <w:iCs/>
                <w:kern w:val="24"/>
              </w:rPr>
              <w:t>provision of RRS from Primary Frequency Response</w:t>
            </w:r>
            <w:r w:rsidR="00A65454">
              <w:rPr>
                <w:iCs/>
                <w:kern w:val="24"/>
              </w:rPr>
              <w:t xml:space="preserve"> in certain circumstances</w:t>
            </w:r>
            <w:r w:rsidRPr="000E69DB">
              <w:rPr>
                <w:iCs/>
                <w:kern w:val="24"/>
              </w:rPr>
              <w:t xml:space="preserve">.  GE Vernova completed this evaluation and presented its results to ERCOT stakeholders in the </w:t>
            </w:r>
            <w:hyperlink r:id="rId20" w:history="1">
              <w:r w:rsidRPr="009D42FD">
                <w:rPr>
                  <w:rStyle w:val="Hyperlink"/>
                  <w:iCs/>
                  <w:kern w:val="24"/>
                </w:rPr>
                <w:t xml:space="preserve">RRS-PFR </w:t>
              </w:r>
              <w:r w:rsidR="009D42FD" w:rsidRPr="009D42FD">
                <w:rPr>
                  <w:rStyle w:val="Hyperlink"/>
                  <w:iCs/>
                  <w:kern w:val="24"/>
                </w:rPr>
                <w:t>L</w:t>
              </w:r>
              <w:r w:rsidRPr="009D42FD">
                <w:rPr>
                  <w:rStyle w:val="Hyperlink"/>
                  <w:iCs/>
                  <w:kern w:val="24"/>
                </w:rPr>
                <w:t xml:space="preserve">imits </w:t>
              </w:r>
              <w:r w:rsidR="009D42FD" w:rsidRPr="009D42FD">
                <w:rPr>
                  <w:rStyle w:val="Hyperlink"/>
                  <w:iCs/>
                  <w:kern w:val="24"/>
                </w:rPr>
                <w:t>S</w:t>
              </w:r>
              <w:r w:rsidRPr="009D42FD">
                <w:rPr>
                  <w:rStyle w:val="Hyperlink"/>
                  <w:iCs/>
                  <w:kern w:val="24"/>
                </w:rPr>
                <w:t xml:space="preserve">tudy </w:t>
              </w:r>
              <w:r w:rsidR="009D42FD" w:rsidRPr="009D42FD">
                <w:rPr>
                  <w:rStyle w:val="Hyperlink"/>
                  <w:iCs/>
                  <w:kern w:val="24"/>
                </w:rPr>
                <w:t>W</w:t>
              </w:r>
              <w:r w:rsidRPr="009D42FD">
                <w:rPr>
                  <w:rStyle w:val="Hyperlink"/>
                  <w:iCs/>
                  <w:kern w:val="24"/>
                </w:rPr>
                <w:t>orkshop</w:t>
              </w:r>
            </w:hyperlink>
            <w:r w:rsidRPr="000E69DB">
              <w:rPr>
                <w:iCs/>
                <w:kern w:val="24"/>
              </w:rPr>
              <w:t xml:space="preserve"> held on April 6, 2023. </w:t>
            </w:r>
            <w:r w:rsidR="00D1363E">
              <w:rPr>
                <w:iCs/>
                <w:kern w:val="24"/>
              </w:rPr>
              <w:t xml:space="preserve"> </w:t>
            </w:r>
            <w:r w:rsidRPr="000E69DB">
              <w:rPr>
                <w:iCs/>
                <w:kern w:val="24"/>
              </w:rPr>
              <w:t xml:space="preserve">GE </w:t>
            </w:r>
            <w:proofErr w:type="spellStart"/>
            <w:r w:rsidRPr="000E69DB">
              <w:rPr>
                <w:iCs/>
                <w:kern w:val="24"/>
              </w:rPr>
              <w:t>Vernova’s</w:t>
            </w:r>
            <w:proofErr w:type="spellEnd"/>
            <w:r w:rsidRPr="000E69DB">
              <w:rPr>
                <w:iCs/>
                <w:kern w:val="24"/>
              </w:rPr>
              <w:t xml:space="preserve"> complete report from this work is posted on ERCOT’s webpage (</w:t>
            </w:r>
            <w:hyperlink r:id="rId21" w:history="1">
              <w:r w:rsidRPr="00A65454">
                <w:rPr>
                  <w:rStyle w:val="Hyperlink"/>
                  <w:iCs/>
                  <w:kern w:val="24"/>
                </w:rPr>
                <w:t>report link</w:t>
              </w:r>
            </w:hyperlink>
            <w:r w:rsidRPr="000E69DB">
              <w:rPr>
                <w:iCs/>
                <w:kern w:val="24"/>
              </w:rPr>
              <w:t xml:space="preserve">). </w:t>
            </w:r>
          </w:p>
          <w:p w14:paraId="7EE4F1B9" w14:textId="67C97BE1" w:rsidR="000E69DB" w:rsidRPr="000E69DB" w:rsidRDefault="000E69DB" w:rsidP="00F90C88">
            <w:pPr>
              <w:pStyle w:val="NormalArial"/>
              <w:spacing w:before="120" w:after="120"/>
              <w:rPr>
                <w:iCs/>
                <w:kern w:val="24"/>
              </w:rPr>
            </w:pPr>
            <w:r w:rsidRPr="000E69DB">
              <w:rPr>
                <w:iCs/>
                <w:kern w:val="24"/>
              </w:rPr>
              <w:t xml:space="preserve">RRS is procured to ensure sufficient response is available to meet ERCOT’s frequency response requirements under </w:t>
            </w:r>
            <w:r w:rsidR="009F38C5">
              <w:rPr>
                <w:iCs/>
                <w:kern w:val="24"/>
              </w:rPr>
              <w:t>North American Electric Reliability Corporation (</w:t>
            </w:r>
            <w:r w:rsidRPr="000E69DB">
              <w:rPr>
                <w:iCs/>
                <w:kern w:val="24"/>
              </w:rPr>
              <w:t>NERC</w:t>
            </w:r>
            <w:r w:rsidR="009F38C5">
              <w:rPr>
                <w:iCs/>
                <w:kern w:val="24"/>
              </w:rPr>
              <w:t>)</w:t>
            </w:r>
            <w:r w:rsidRPr="000E69DB">
              <w:rPr>
                <w:iCs/>
                <w:kern w:val="24"/>
              </w:rPr>
              <w:t xml:space="preserve"> </w:t>
            </w:r>
            <w:r w:rsidR="009F38C5">
              <w:rPr>
                <w:iCs/>
                <w:kern w:val="24"/>
              </w:rPr>
              <w:t xml:space="preserve">Reliability Standard </w:t>
            </w:r>
            <w:r w:rsidRPr="000E69DB">
              <w:rPr>
                <w:iCs/>
                <w:kern w:val="24"/>
              </w:rPr>
              <w:t>BAL-003,</w:t>
            </w:r>
            <w:r w:rsidR="00DF445D">
              <w:t xml:space="preserve"> </w:t>
            </w:r>
            <w:r w:rsidR="00DF445D" w:rsidRPr="00DF445D">
              <w:rPr>
                <w:iCs/>
                <w:kern w:val="24"/>
              </w:rPr>
              <w:t>Frequency Response and Frequency Bias Setting</w:t>
            </w:r>
            <w:r w:rsidR="00DF445D">
              <w:rPr>
                <w:iCs/>
                <w:kern w:val="24"/>
              </w:rPr>
              <w:t>,</w:t>
            </w:r>
            <w:r w:rsidRPr="000E69DB">
              <w:rPr>
                <w:iCs/>
                <w:kern w:val="24"/>
              </w:rPr>
              <w:t xml:space="preserve"> specifically, to </w:t>
            </w:r>
            <w:r w:rsidR="009F38C5">
              <w:rPr>
                <w:iCs/>
                <w:kern w:val="24"/>
              </w:rPr>
              <w:t>ensure that enough capacity is available such that</w:t>
            </w:r>
            <w:r w:rsidRPr="000E69DB">
              <w:rPr>
                <w:iCs/>
                <w:kern w:val="24"/>
              </w:rPr>
              <w:t xml:space="preserve"> Under</w:t>
            </w:r>
            <w:r w:rsidR="00B13B21">
              <w:rPr>
                <w:iCs/>
                <w:kern w:val="24"/>
              </w:rPr>
              <w:t>-</w:t>
            </w:r>
            <w:r w:rsidRPr="000E69DB">
              <w:rPr>
                <w:iCs/>
                <w:kern w:val="24"/>
              </w:rPr>
              <w:t xml:space="preserve">Frequency Load Shed (UFLS) </w:t>
            </w:r>
            <w:r w:rsidR="009F38C5">
              <w:rPr>
                <w:iCs/>
                <w:kern w:val="24"/>
              </w:rPr>
              <w:t>is not triggered in the event of</w:t>
            </w:r>
            <w:r w:rsidRPr="000E69DB">
              <w:rPr>
                <w:iCs/>
                <w:kern w:val="24"/>
              </w:rPr>
              <w:t xml:space="preserve"> the loss of </w:t>
            </w:r>
            <w:r w:rsidR="009F38C5">
              <w:rPr>
                <w:iCs/>
                <w:kern w:val="24"/>
              </w:rPr>
              <w:t xml:space="preserve">the </w:t>
            </w:r>
            <w:r w:rsidRPr="000E69DB">
              <w:rPr>
                <w:iCs/>
                <w:kern w:val="24"/>
              </w:rPr>
              <w:t xml:space="preserve">two largest </w:t>
            </w:r>
            <w:r w:rsidR="009F38C5">
              <w:rPr>
                <w:iCs/>
                <w:kern w:val="24"/>
              </w:rPr>
              <w:t>Resources in the ERCOT Region,</w:t>
            </w:r>
            <w:r w:rsidRPr="000E69DB">
              <w:rPr>
                <w:iCs/>
                <w:kern w:val="24"/>
              </w:rPr>
              <w:t xml:space="preserve"> </w:t>
            </w:r>
            <w:r w:rsidR="009F38C5">
              <w:rPr>
                <w:iCs/>
                <w:kern w:val="24"/>
              </w:rPr>
              <w:t>totaling</w:t>
            </w:r>
            <w:r w:rsidRPr="000E69DB">
              <w:rPr>
                <w:iCs/>
                <w:kern w:val="24"/>
              </w:rPr>
              <w:t xml:space="preserve"> 2,805 MW. </w:t>
            </w:r>
            <w:r w:rsidR="000A2869">
              <w:rPr>
                <w:iCs/>
                <w:kern w:val="24"/>
              </w:rPr>
              <w:t xml:space="preserve"> </w:t>
            </w:r>
            <w:r w:rsidRPr="000E69DB">
              <w:rPr>
                <w:iCs/>
                <w:kern w:val="24"/>
              </w:rPr>
              <w:t xml:space="preserve">Failure of a Resource that is carrying </w:t>
            </w:r>
            <w:r w:rsidR="009F38C5">
              <w:rPr>
                <w:iCs/>
                <w:kern w:val="24"/>
              </w:rPr>
              <w:t xml:space="preserve">an </w:t>
            </w:r>
            <w:r w:rsidRPr="000E69DB">
              <w:rPr>
                <w:iCs/>
                <w:kern w:val="24"/>
              </w:rPr>
              <w:t xml:space="preserve">RRS obligation to respond during a frequency event will degrade system frequency response and could increase the risk of </w:t>
            </w:r>
            <w:r w:rsidR="009F38C5">
              <w:rPr>
                <w:iCs/>
                <w:kern w:val="24"/>
              </w:rPr>
              <w:t xml:space="preserve">triggering </w:t>
            </w:r>
            <w:r w:rsidRPr="000E69DB">
              <w:rPr>
                <w:iCs/>
                <w:kern w:val="24"/>
              </w:rPr>
              <w:t xml:space="preserve">UFLS that might not otherwise occur. </w:t>
            </w:r>
            <w:r w:rsidR="000A2869">
              <w:rPr>
                <w:iCs/>
                <w:kern w:val="24"/>
              </w:rPr>
              <w:t xml:space="preserve"> </w:t>
            </w:r>
            <w:r w:rsidR="009F38C5">
              <w:rPr>
                <w:iCs/>
                <w:kern w:val="24"/>
              </w:rPr>
              <w:t xml:space="preserve">In its report, </w:t>
            </w:r>
            <w:r w:rsidRPr="000E69DB">
              <w:rPr>
                <w:iCs/>
                <w:kern w:val="24"/>
              </w:rPr>
              <w:t xml:space="preserve">GE Vernova recommends that to address the risk related to common mode failures, the maximum amount of RRS-PFR </w:t>
            </w:r>
            <w:r w:rsidR="009F38C5">
              <w:rPr>
                <w:iCs/>
                <w:kern w:val="24"/>
              </w:rPr>
              <w:t xml:space="preserve">that </w:t>
            </w:r>
            <w:r w:rsidRPr="000E69DB">
              <w:rPr>
                <w:iCs/>
                <w:kern w:val="24"/>
              </w:rPr>
              <w:t xml:space="preserve">any individual Resource can provide </w:t>
            </w:r>
            <w:r w:rsidR="00901373">
              <w:rPr>
                <w:iCs/>
                <w:kern w:val="24"/>
              </w:rPr>
              <w:t xml:space="preserve">should </w:t>
            </w:r>
            <w:r w:rsidRPr="000E69DB">
              <w:rPr>
                <w:iCs/>
                <w:kern w:val="24"/>
              </w:rPr>
              <w:t xml:space="preserve">be determined using studies that assess the impact of common mode failure on frequency nadir degradation for loss of 2,805 MW of supply during a variety of grid inertia conditions. </w:t>
            </w:r>
          </w:p>
          <w:p w14:paraId="301A4F41" w14:textId="38730B6A" w:rsidR="000E69DB" w:rsidRPr="000E69DB"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Venova’s</w:t>
            </w:r>
            <w:proofErr w:type="spellEnd"/>
            <w:r w:rsidRPr="000E69DB">
              <w:rPr>
                <w:iCs/>
                <w:kern w:val="24"/>
              </w:rPr>
              <w:t xml:space="preserve"> proposed approach creates a maximum limit on provision or procurement of RRS-PFR that will vary dynamically with grid inertia conditions. </w:t>
            </w:r>
            <w:r w:rsidR="000A2869">
              <w:rPr>
                <w:iCs/>
                <w:kern w:val="24"/>
              </w:rPr>
              <w:t xml:space="preserve"> </w:t>
            </w:r>
            <w:proofErr w:type="gramStart"/>
            <w:r w:rsidR="004E1B6F">
              <w:rPr>
                <w:iCs/>
                <w:kern w:val="24"/>
              </w:rPr>
              <w:t>However</w:t>
            </w:r>
            <w:proofErr w:type="gramEnd"/>
            <w:r w:rsidR="004E1B6F">
              <w:rPr>
                <w:iCs/>
                <w:kern w:val="24"/>
              </w:rPr>
              <w:t xml:space="preserve"> u</w:t>
            </w:r>
            <w:r w:rsidRPr="000E69DB">
              <w:rPr>
                <w:iCs/>
                <w:kern w:val="24"/>
              </w:rPr>
              <w:t xml:space="preserve">nder </w:t>
            </w:r>
            <w:r w:rsidR="00901373">
              <w:rPr>
                <w:iCs/>
                <w:kern w:val="24"/>
              </w:rPr>
              <w:t>the current</w:t>
            </w:r>
            <w:r w:rsidRPr="000E69DB">
              <w:rPr>
                <w:iCs/>
                <w:kern w:val="24"/>
              </w:rPr>
              <w:t xml:space="preserve"> paradigm, complex systems changes </w:t>
            </w:r>
            <w:r w:rsidR="004E1B6F">
              <w:rPr>
                <w:iCs/>
                <w:kern w:val="24"/>
              </w:rPr>
              <w:t xml:space="preserve">would </w:t>
            </w:r>
            <w:r w:rsidRPr="000E69DB">
              <w:rPr>
                <w:iCs/>
                <w:kern w:val="24"/>
              </w:rPr>
              <w:t>be needed to implement a concept like this.</w:t>
            </w:r>
            <w:r w:rsidR="000A2869">
              <w:rPr>
                <w:iCs/>
                <w:kern w:val="24"/>
              </w:rPr>
              <w:t xml:space="preserve"> </w:t>
            </w:r>
            <w:r w:rsidRPr="000E69DB">
              <w:rPr>
                <w:iCs/>
                <w:kern w:val="24"/>
              </w:rPr>
              <w:t xml:space="preserve"> Implementing this dynamic RRS-PFR limit concept is expected to be simpler </w:t>
            </w:r>
            <w:r w:rsidR="004E1B6F">
              <w:rPr>
                <w:iCs/>
                <w:kern w:val="24"/>
              </w:rPr>
              <w:t>after</w:t>
            </w:r>
            <w:r w:rsidRPr="000E69DB">
              <w:rPr>
                <w:iCs/>
                <w:kern w:val="24"/>
              </w:rPr>
              <w:t xml:space="preserve"> Real-Time Co-optimization (RTC) is implemented and Resources receive binding RRS-PFR awards in Real</w:t>
            </w:r>
            <w:r w:rsidR="00B13B21">
              <w:rPr>
                <w:iCs/>
                <w:kern w:val="24"/>
              </w:rPr>
              <w:t>-</w:t>
            </w:r>
            <w:r w:rsidRPr="000E69DB">
              <w:rPr>
                <w:iCs/>
                <w:kern w:val="24"/>
              </w:rPr>
              <w:t xml:space="preserve">Time. </w:t>
            </w:r>
          </w:p>
          <w:p w14:paraId="7C5F2CA1" w14:textId="036171FD" w:rsidR="000E69DB" w:rsidRPr="000E69DB" w:rsidRDefault="000E69DB" w:rsidP="00F90C88">
            <w:pPr>
              <w:pStyle w:val="NormalArial"/>
              <w:spacing w:before="120" w:after="120"/>
              <w:rPr>
                <w:iCs/>
                <w:kern w:val="24"/>
              </w:rPr>
            </w:pPr>
            <w:r w:rsidRPr="000E69DB">
              <w:rPr>
                <w:iCs/>
                <w:kern w:val="24"/>
              </w:rPr>
              <w:t>To address the immediate reliability concern</w:t>
            </w:r>
            <w:r w:rsidR="004E1B6F">
              <w:rPr>
                <w:iCs/>
                <w:kern w:val="24"/>
              </w:rPr>
              <w:t xml:space="preserve"> without necessitating complex system changes before RTC implementation</w:t>
            </w:r>
            <w:r w:rsidRPr="000E69DB">
              <w:rPr>
                <w:iCs/>
                <w:kern w:val="24"/>
              </w:rPr>
              <w:t>, this NP</w:t>
            </w:r>
            <w:r w:rsidR="00DF445D">
              <w:rPr>
                <w:iCs/>
                <w:kern w:val="24"/>
              </w:rPr>
              <w:t>R</w:t>
            </w:r>
            <w:r w:rsidRPr="000E69DB">
              <w:rPr>
                <w:iCs/>
                <w:kern w:val="24"/>
              </w:rPr>
              <w:t>R establish</w:t>
            </w:r>
            <w:r w:rsidR="000A2869">
              <w:rPr>
                <w:iCs/>
                <w:kern w:val="24"/>
              </w:rPr>
              <w:t>es</w:t>
            </w:r>
            <w:r w:rsidRPr="000E69DB">
              <w:rPr>
                <w:iCs/>
                <w:kern w:val="24"/>
              </w:rPr>
              <w:t xml:space="preserve"> a static limit on the maximum RRS-PFR </w:t>
            </w:r>
            <w:r w:rsidR="00901373">
              <w:rPr>
                <w:iCs/>
                <w:kern w:val="24"/>
              </w:rPr>
              <w:t xml:space="preserve">that </w:t>
            </w:r>
            <w:r w:rsidRPr="000E69DB">
              <w:rPr>
                <w:iCs/>
                <w:kern w:val="24"/>
              </w:rPr>
              <w:t xml:space="preserve">a single </w:t>
            </w:r>
            <w:r w:rsidRPr="000E69DB">
              <w:rPr>
                <w:iCs/>
                <w:kern w:val="24"/>
              </w:rPr>
              <w:lastRenderedPageBreak/>
              <w:t xml:space="preserve">Resource can provide. </w:t>
            </w:r>
            <w:r w:rsidR="00B13B21">
              <w:rPr>
                <w:iCs/>
                <w:kern w:val="24"/>
              </w:rPr>
              <w:t xml:space="preserve"> </w:t>
            </w:r>
            <w:r w:rsidR="004E1B6F">
              <w:rPr>
                <w:iCs/>
                <w:kern w:val="24"/>
              </w:rPr>
              <w:t>T</w:t>
            </w:r>
            <w:r w:rsidRPr="000E69DB">
              <w:rPr>
                <w:iCs/>
                <w:kern w:val="24"/>
              </w:rPr>
              <w:t xml:space="preserve">o </w:t>
            </w:r>
            <w:r w:rsidR="004E1B6F">
              <w:rPr>
                <w:iCs/>
                <w:kern w:val="24"/>
              </w:rPr>
              <w:t xml:space="preserve">further </w:t>
            </w:r>
            <w:r w:rsidRPr="000E69DB">
              <w:rPr>
                <w:iCs/>
                <w:kern w:val="24"/>
              </w:rPr>
              <w:t>limit systems impact</w:t>
            </w:r>
            <w:r w:rsidR="00901373">
              <w:rPr>
                <w:iCs/>
                <w:kern w:val="24"/>
              </w:rPr>
              <w:t>s</w:t>
            </w:r>
            <w:r w:rsidRPr="000E69DB">
              <w:rPr>
                <w:iCs/>
                <w:kern w:val="24"/>
              </w:rPr>
              <w:t>, this NPRR incorporate</w:t>
            </w:r>
            <w:r w:rsidR="00B13B21">
              <w:rPr>
                <w:iCs/>
                <w:kern w:val="24"/>
              </w:rPr>
              <w:t>s</w:t>
            </w:r>
            <w:r w:rsidRPr="000E69DB">
              <w:rPr>
                <w:iCs/>
                <w:kern w:val="24"/>
              </w:rPr>
              <w:t xml:space="preserve"> the limit in the procedure used to calculate RRS MW Limit under Nodal Operating Guide </w:t>
            </w:r>
            <w:r w:rsidR="000A2869">
              <w:rPr>
                <w:rFonts w:cs="Arial"/>
                <w:iCs/>
                <w:kern w:val="24"/>
              </w:rPr>
              <w:t>Section</w:t>
            </w:r>
            <w:r w:rsidR="00510567">
              <w:rPr>
                <w:iCs/>
                <w:kern w:val="24"/>
              </w:rPr>
              <w:t xml:space="preserve"> 8</w:t>
            </w:r>
            <w:r w:rsidR="000A2869">
              <w:rPr>
                <w:iCs/>
                <w:kern w:val="24"/>
              </w:rPr>
              <w:t>,</w:t>
            </w:r>
            <w:r w:rsidR="00510567">
              <w:rPr>
                <w:iCs/>
                <w:kern w:val="24"/>
              </w:rPr>
              <w:t xml:space="preserve"> </w:t>
            </w:r>
            <w:r w:rsidRPr="000E69DB">
              <w:rPr>
                <w:iCs/>
                <w:kern w:val="24"/>
              </w:rPr>
              <w:t>Attachme</w:t>
            </w:r>
            <w:r w:rsidRPr="000A2869">
              <w:rPr>
                <w:iCs/>
                <w:kern w:val="24"/>
              </w:rPr>
              <w:t xml:space="preserve">nt N, Procedure for Calculating RRS Limits for Individual Resources. </w:t>
            </w:r>
          </w:p>
          <w:p w14:paraId="6A400948" w14:textId="296B4662" w:rsidR="000E69DB" w:rsidRPr="000E69DB" w:rsidRDefault="000E69DB" w:rsidP="00F90C88">
            <w:pPr>
              <w:pStyle w:val="NormalArial"/>
              <w:spacing w:before="120" w:after="120"/>
              <w:rPr>
                <w:iCs/>
                <w:kern w:val="24"/>
              </w:rPr>
            </w:pPr>
            <w:r w:rsidRPr="000E69DB">
              <w:rPr>
                <w:iCs/>
                <w:kern w:val="24"/>
              </w:rPr>
              <w:t xml:space="preserve">ERCOT recommends 157 MW as the </w:t>
            </w:r>
            <w:r w:rsidR="004E1B6F">
              <w:rPr>
                <w:iCs/>
                <w:kern w:val="24"/>
              </w:rPr>
              <w:t xml:space="preserve">initial </w:t>
            </w:r>
            <w:r w:rsidRPr="000E69DB">
              <w:rPr>
                <w:iCs/>
                <w:kern w:val="24"/>
              </w:rPr>
              <w:t>static limit for the maximum amount of RRS-PFR</w:t>
            </w:r>
            <w:r w:rsidR="00901373">
              <w:rPr>
                <w:iCs/>
                <w:kern w:val="24"/>
              </w:rPr>
              <w:t xml:space="preserve"> that</w:t>
            </w:r>
            <w:r w:rsidRPr="000E69DB">
              <w:rPr>
                <w:iCs/>
                <w:kern w:val="24"/>
              </w:rPr>
              <w:t xml:space="preserve"> a single Resource can provide. </w:t>
            </w:r>
            <w:r w:rsidR="00B13B21">
              <w:rPr>
                <w:iCs/>
                <w:kern w:val="24"/>
              </w:rPr>
              <w:t xml:space="preserve"> </w:t>
            </w:r>
            <w:r w:rsidRPr="000E69DB">
              <w:rPr>
                <w:iCs/>
                <w:kern w:val="24"/>
              </w:rPr>
              <w:t>Based on the complementary studies that ERCOT has conducted, with a static RRS-PFR limit of 157 MW, frequency degradation due to failure to perform from a single RRS-PFR Resource is expected to stay below 50</w:t>
            </w:r>
            <w:r w:rsidR="00901373">
              <w:rPr>
                <w:iCs/>
                <w:kern w:val="24"/>
              </w:rPr>
              <w:t xml:space="preserve"> megahertz (M</w:t>
            </w:r>
            <w:r w:rsidRPr="000E69DB">
              <w:rPr>
                <w:iCs/>
                <w:kern w:val="24"/>
              </w:rPr>
              <w:t>Hz</w:t>
            </w:r>
            <w:r w:rsidR="00901373">
              <w:rPr>
                <w:iCs/>
                <w:kern w:val="24"/>
              </w:rPr>
              <w:t>)</w:t>
            </w:r>
            <w:r w:rsidRPr="000E69DB">
              <w:rPr>
                <w:iCs/>
                <w:kern w:val="24"/>
              </w:rPr>
              <w:t xml:space="preserve"> under a variety of historic inertia conditions, </w:t>
            </w:r>
            <w:r w:rsidR="00D75633">
              <w:rPr>
                <w:iCs/>
                <w:kern w:val="24"/>
              </w:rPr>
              <w:t>while maintaining an approximately</w:t>
            </w:r>
            <w:r w:rsidRPr="000E69DB">
              <w:rPr>
                <w:iCs/>
                <w:kern w:val="24"/>
              </w:rPr>
              <w:t xml:space="preserve"> 100</w:t>
            </w:r>
            <w:r w:rsidR="00D75633">
              <w:rPr>
                <w:iCs/>
                <w:kern w:val="24"/>
              </w:rPr>
              <w:t xml:space="preserve"> M</w:t>
            </w:r>
            <w:r w:rsidRPr="000E69DB">
              <w:rPr>
                <w:iCs/>
                <w:kern w:val="24"/>
              </w:rPr>
              <w:t>Hz margin for other issues that may occur in Real</w:t>
            </w:r>
            <w:r w:rsidR="00B13B21">
              <w:rPr>
                <w:iCs/>
                <w:kern w:val="24"/>
              </w:rPr>
              <w:t>-</w:t>
            </w:r>
            <w:r w:rsidRPr="000E69DB">
              <w:rPr>
                <w:iCs/>
                <w:kern w:val="24"/>
              </w:rPr>
              <w:t xml:space="preserve">Time. </w:t>
            </w:r>
            <w:r w:rsidR="00B13B21">
              <w:rPr>
                <w:iCs/>
                <w:kern w:val="24"/>
              </w:rPr>
              <w:t xml:space="preserve"> </w:t>
            </w:r>
            <w:r w:rsidR="001B1DD5" w:rsidRPr="000A2869">
              <w:rPr>
                <w:iCs/>
                <w:kern w:val="24"/>
              </w:rPr>
              <w:t xml:space="preserve">This proposed limit is higher than the maximum RRS-PFR </w:t>
            </w:r>
            <w:r w:rsidR="005A7514" w:rsidRPr="000A2869">
              <w:rPr>
                <w:iCs/>
                <w:kern w:val="24"/>
              </w:rPr>
              <w:t>Ancillary Service</w:t>
            </w:r>
            <w:r w:rsidR="000A2869">
              <w:rPr>
                <w:iCs/>
                <w:kern w:val="24"/>
              </w:rPr>
              <w:t xml:space="preserve"> Resource</w:t>
            </w:r>
            <w:r w:rsidR="005A7514" w:rsidRPr="000A2869">
              <w:rPr>
                <w:iCs/>
                <w:kern w:val="24"/>
              </w:rPr>
              <w:t xml:space="preserve"> </w:t>
            </w:r>
            <w:r w:rsidR="00217327" w:rsidRPr="000A2869">
              <w:rPr>
                <w:iCs/>
                <w:kern w:val="24"/>
              </w:rPr>
              <w:t xml:space="preserve">Responsibility </w:t>
            </w:r>
            <w:r w:rsidR="005A7514" w:rsidRPr="000A2869">
              <w:rPr>
                <w:iCs/>
                <w:kern w:val="24"/>
              </w:rPr>
              <w:t xml:space="preserve">that </w:t>
            </w:r>
            <w:r w:rsidR="001B1DD5" w:rsidRPr="000A2869">
              <w:rPr>
                <w:iCs/>
                <w:kern w:val="24"/>
              </w:rPr>
              <w:t>a</w:t>
            </w:r>
            <w:r w:rsidR="00BE13E6" w:rsidRPr="000A2869">
              <w:rPr>
                <w:iCs/>
                <w:kern w:val="24"/>
              </w:rPr>
              <w:t>ny</w:t>
            </w:r>
            <w:r w:rsidR="001B1DD5" w:rsidRPr="000A2869">
              <w:rPr>
                <w:iCs/>
                <w:kern w:val="24"/>
              </w:rPr>
              <w:t xml:space="preserve"> single Resource provided in Real</w:t>
            </w:r>
            <w:r w:rsidR="005E73EF" w:rsidRPr="000A2869">
              <w:rPr>
                <w:iCs/>
                <w:kern w:val="24"/>
              </w:rPr>
              <w:t>-</w:t>
            </w:r>
            <w:r w:rsidR="001B1DD5" w:rsidRPr="000A2869">
              <w:rPr>
                <w:iCs/>
                <w:kern w:val="24"/>
              </w:rPr>
              <w:t>Time in 2023</w:t>
            </w:r>
            <w:r w:rsidR="00BE13E6" w:rsidRPr="000A2869">
              <w:rPr>
                <w:iCs/>
                <w:kern w:val="24"/>
              </w:rPr>
              <w:t>.</w:t>
            </w:r>
            <w:r w:rsidR="001B1DD5" w:rsidRPr="000A2869">
              <w:rPr>
                <w:iCs/>
                <w:kern w:val="24"/>
              </w:rPr>
              <w:t xml:space="preserve"> </w:t>
            </w:r>
            <w:r w:rsidR="000A2869">
              <w:rPr>
                <w:iCs/>
                <w:kern w:val="24"/>
              </w:rPr>
              <w:t xml:space="preserve"> </w:t>
            </w:r>
            <w:r w:rsidR="00E3516F" w:rsidRPr="000A2869">
              <w:t>ERCOT has analyzed provision of RRS-PFR in</w:t>
            </w:r>
            <w:r w:rsidR="00E3516F" w:rsidRPr="000A2869">
              <w:rPr>
                <w:iCs/>
                <w:kern w:val="24"/>
              </w:rPr>
              <w:t xml:space="preserve"> 2024</w:t>
            </w:r>
            <w:r w:rsidR="003063ED" w:rsidRPr="000A2869">
              <w:rPr>
                <w:iCs/>
                <w:kern w:val="24"/>
              </w:rPr>
              <w:t xml:space="preserve"> between January 1 and September 30</w:t>
            </w:r>
            <w:r w:rsidR="00E3516F" w:rsidRPr="000A2869">
              <w:rPr>
                <w:iCs/>
                <w:kern w:val="24"/>
              </w:rPr>
              <w:t xml:space="preserve">, in </w:t>
            </w:r>
            <w:r w:rsidR="005C0858" w:rsidRPr="000A2869">
              <w:rPr>
                <w:iCs/>
                <w:kern w:val="24"/>
              </w:rPr>
              <w:t xml:space="preserve">approximately </w:t>
            </w:r>
            <w:r w:rsidR="00E3516F" w:rsidRPr="000A2869">
              <w:rPr>
                <w:iCs/>
                <w:kern w:val="24"/>
              </w:rPr>
              <w:t xml:space="preserve">2.78% of </w:t>
            </w:r>
            <w:r w:rsidR="0005583F">
              <w:rPr>
                <w:iCs/>
                <w:kern w:val="24"/>
              </w:rPr>
              <w:t>Security-Constrained Economic Dispatch (</w:t>
            </w:r>
            <w:r w:rsidR="00E3516F" w:rsidRPr="000A2869">
              <w:rPr>
                <w:iCs/>
                <w:kern w:val="24"/>
              </w:rPr>
              <w:t>SCED</w:t>
            </w:r>
            <w:r w:rsidR="0005583F">
              <w:rPr>
                <w:iCs/>
                <w:kern w:val="24"/>
              </w:rPr>
              <w:t>)</w:t>
            </w:r>
            <w:r w:rsidR="00E3516F" w:rsidRPr="000A2869">
              <w:rPr>
                <w:iCs/>
                <w:kern w:val="24"/>
              </w:rPr>
              <w:t xml:space="preserve"> intervals</w:t>
            </w:r>
            <w:r w:rsidR="00321ECE">
              <w:rPr>
                <w:iCs/>
                <w:kern w:val="24"/>
              </w:rPr>
              <w:t>,</w:t>
            </w:r>
            <w:r w:rsidR="00E3516F" w:rsidRPr="000A2869">
              <w:rPr>
                <w:iCs/>
                <w:kern w:val="24"/>
              </w:rPr>
              <w:t xml:space="preserve"> </w:t>
            </w:r>
            <w:r w:rsidR="000A2869">
              <w:rPr>
                <w:iCs/>
                <w:kern w:val="24"/>
              </w:rPr>
              <w:t>nine</w:t>
            </w:r>
            <w:r w:rsidR="00E3516F" w:rsidRPr="000A2869">
              <w:rPr>
                <w:iCs/>
                <w:kern w:val="24"/>
              </w:rPr>
              <w:t xml:space="preserve"> </w:t>
            </w:r>
            <w:r w:rsidR="003063ED" w:rsidRPr="000A2869">
              <w:rPr>
                <w:iCs/>
                <w:kern w:val="24"/>
              </w:rPr>
              <w:t xml:space="preserve">different </w:t>
            </w:r>
            <w:r w:rsidR="005C0858" w:rsidRPr="000A2869">
              <w:rPr>
                <w:iCs/>
                <w:kern w:val="24"/>
              </w:rPr>
              <w:t>R</w:t>
            </w:r>
            <w:r w:rsidR="00E3516F" w:rsidRPr="000A2869">
              <w:rPr>
                <w:iCs/>
                <w:kern w:val="24"/>
              </w:rPr>
              <w:t>esources carried more than 157 MW of RRS-PFR</w:t>
            </w:r>
            <w:r w:rsidR="003063ED" w:rsidRPr="000A2869">
              <w:rPr>
                <w:iCs/>
                <w:kern w:val="24"/>
              </w:rPr>
              <w:t xml:space="preserve">, in any interval at a maximum </w:t>
            </w:r>
            <w:r w:rsidR="000A2869">
              <w:rPr>
                <w:iCs/>
                <w:kern w:val="24"/>
              </w:rPr>
              <w:t>two</w:t>
            </w:r>
            <w:r w:rsidR="003063ED" w:rsidRPr="000A2869">
              <w:rPr>
                <w:iCs/>
                <w:kern w:val="24"/>
              </w:rPr>
              <w:t xml:space="preserve"> Resources simultaneously carried more than 157 MW of RRS-PFR</w:t>
            </w:r>
            <w:r w:rsidR="00E3516F" w:rsidRPr="000A2869">
              <w:rPr>
                <w:iCs/>
                <w:kern w:val="24"/>
              </w:rPr>
              <w:t xml:space="preserve">. </w:t>
            </w:r>
            <w:r w:rsidR="000A2869">
              <w:rPr>
                <w:iCs/>
                <w:kern w:val="24"/>
              </w:rPr>
              <w:t xml:space="preserve"> </w:t>
            </w:r>
            <w:r w:rsidRPr="000A2869">
              <w:rPr>
                <w:iCs/>
                <w:kern w:val="24"/>
              </w:rPr>
              <w:t>ERCOT will revisit the studies used to determine the static RRS-PFR limit during the annual Ancillary Service</w:t>
            </w:r>
            <w:r w:rsidR="00D75633" w:rsidRPr="000A2869">
              <w:rPr>
                <w:iCs/>
                <w:kern w:val="24"/>
              </w:rPr>
              <w:t>s</w:t>
            </w:r>
            <w:r w:rsidRPr="000A2869">
              <w:rPr>
                <w:iCs/>
                <w:kern w:val="24"/>
              </w:rPr>
              <w:t xml:space="preserve"> Methodology</w:t>
            </w:r>
            <w:r w:rsidRPr="000E69DB">
              <w:rPr>
                <w:iCs/>
                <w:kern w:val="24"/>
              </w:rPr>
              <w:t xml:space="preserve"> review process to identify if any changes in the static limit are necessary. </w:t>
            </w:r>
            <w:r w:rsidR="000A2869">
              <w:rPr>
                <w:iCs/>
                <w:kern w:val="24"/>
              </w:rPr>
              <w:t xml:space="preserve"> </w:t>
            </w:r>
            <w:r w:rsidR="00217327">
              <w:rPr>
                <w:iCs/>
                <w:kern w:val="24"/>
              </w:rPr>
              <w:t>Further,</w:t>
            </w:r>
            <w:r w:rsidRPr="000E69DB">
              <w:rPr>
                <w:iCs/>
                <w:kern w:val="24"/>
              </w:rPr>
              <w:t xml:space="preserve"> </w:t>
            </w:r>
            <w:r w:rsidR="00217327" w:rsidRPr="000E69DB">
              <w:rPr>
                <w:iCs/>
                <w:kern w:val="24"/>
              </w:rPr>
              <w:t>ERCOT proposes to revisit the dynamic RRS-PFR limit concept after RTC is implemented.</w:t>
            </w:r>
          </w:p>
          <w:p w14:paraId="313E5647" w14:textId="5D49E292" w:rsidR="00625E5D" w:rsidRPr="00625E5D"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Vernova’s</w:t>
            </w:r>
            <w:proofErr w:type="spellEnd"/>
            <w:r w:rsidRPr="000E69DB">
              <w:rPr>
                <w:iCs/>
                <w:kern w:val="24"/>
              </w:rPr>
              <w:t xml:space="preserve"> report </w:t>
            </w:r>
            <w:r w:rsidR="00D75633">
              <w:rPr>
                <w:iCs/>
                <w:kern w:val="24"/>
              </w:rPr>
              <w:t>also noted</w:t>
            </w:r>
            <w:r w:rsidRPr="000E69DB">
              <w:rPr>
                <w:iCs/>
                <w:kern w:val="24"/>
              </w:rPr>
              <w:t xml:space="preserve"> that the studies conducted did not identify a compelling reliability reason </w:t>
            </w:r>
            <w:r w:rsidR="004C5E2D">
              <w:rPr>
                <w:iCs/>
                <w:kern w:val="24"/>
              </w:rPr>
              <w:t>to</w:t>
            </w:r>
            <w:r w:rsidRPr="000E69DB">
              <w:rPr>
                <w:iCs/>
                <w:kern w:val="24"/>
              </w:rPr>
              <w:t xml:space="preserve"> limit </w:t>
            </w:r>
            <w:r w:rsidR="004C5E2D">
              <w:rPr>
                <w:iCs/>
                <w:kern w:val="24"/>
              </w:rPr>
              <w:t>the</w:t>
            </w:r>
            <w:r w:rsidRPr="000E69DB">
              <w:rPr>
                <w:iCs/>
                <w:kern w:val="24"/>
              </w:rPr>
              <w:t xml:space="preserve"> provision or procurement of RRS-PFR </w:t>
            </w:r>
            <w:r w:rsidR="004C5E2D">
              <w:rPr>
                <w:iCs/>
                <w:kern w:val="24"/>
              </w:rPr>
              <w:t>in a manner to ensure</w:t>
            </w:r>
            <w:r w:rsidRPr="000E69DB">
              <w:rPr>
                <w:iCs/>
                <w:kern w:val="24"/>
              </w:rPr>
              <w:t xml:space="preserve"> geographic or locational diversity</w:t>
            </w:r>
            <w:r w:rsidR="00D75633">
              <w:rPr>
                <w:iCs/>
                <w:kern w:val="24"/>
              </w:rPr>
              <w:t>,</w:t>
            </w:r>
            <w:r w:rsidRPr="000E69DB">
              <w:rPr>
                <w:iCs/>
                <w:kern w:val="24"/>
              </w:rPr>
              <w:t xml:space="preserve"> </w:t>
            </w:r>
            <w:r w:rsidR="00D75633">
              <w:rPr>
                <w:iCs/>
                <w:kern w:val="24"/>
              </w:rPr>
              <w:t xml:space="preserve">such as </w:t>
            </w:r>
            <w:r w:rsidR="004C5E2D">
              <w:rPr>
                <w:iCs/>
                <w:kern w:val="24"/>
              </w:rPr>
              <w:t xml:space="preserve">incorporating </w:t>
            </w:r>
            <w:r w:rsidRPr="000E69DB">
              <w:rPr>
                <w:iCs/>
                <w:kern w:val="24"/>
              </w:rPr>
              <w:t>proximity checks.</w:t>
            </w:r>
            <w:r w:rsidR="00B13B21">
              <w:rPr>
                <w:iCs/>
                <w:kern w:val="24"/>
              </w:rPr>
              <w:t xml:space="preserve"> </w:t>
            </w:r>
            <w:r w:rsidRPr="000E69DB">
              <w:rPr>
                <w:iCs/>
                <w:kern w:val="24"/>
              </w:rPr>
              <w:t xml:space="preserve"> </w:t>
            </w:r>
            <w:r w:rsidR="007F0B3F">
              <w:rPr>
                <w:iCs/>
                <w:kern w:val="24"/>
              </w:rPr>
              <w:t>E</w:t>
            </w:r>
            <w:r w:rsidRPr="000E69DB">
              <w:rPr>
                <w:iCs/>
                <w:kern w:val="24"/>
              </w:rPr>
              <w:t xml:space="preserve">very Resource providing RRS-PFR </w:t>
            </w:r>
            <w:r w:rsidR="007F0B3F">
              <w:rPr>
                <w:iCs/>
                <w:kern w:val="24"/>
              </w:rPr>
              <w:t>is expected to</w:t>
            </w:r>
            <w:r w:rsidRPr="000E69DB">
              <w:rPr>
                <w:iCs/>
                <w:kern w:val="24"/>
              </w:rPr>
              <w:t xml:space="preserve"> have separate/independent control systems for providing frequency response. </w:t>
            </w:r>
            <w:r w:rsidR="00B13B21">
              <w:rPr>
                <w:iCs/>
                <w:kern w:val="24"/>
              </w:rPr>
              <w:t xml:space="preserve"> </w:t>
            </w:r>
            <w:r w:rsidR="007F0B3F">
              <w:rPr>
                <w:iCs/>
                <w:kern w:val="24"/>
              </w:rPr>
              <w:t xml:space="preserve">Equipment failure contributing to performance issues should have no, or low, common mode failure risk because such equipment is expected to be exclusive to the Resource, meaning that any such failure impacts only that single Resource.  Accordingly, GE Vernova found that the proposed limit for any single Resource is sufficient and additional safeguards, either at a station level or a the ERCOT Region level, are not necessary at this time.  </w:t>
            </w:r>
            <w:r w:rsidRPr="000E69DB">
              <w:rPr>
                <w:iCs/>
                <w:kern w:val="24"/>
              </w:rPr>
              <w:t xml:space="preserve">ERCOT </w:t>
            </w:r>
            <w:r w:rsidR="007F0B3F">
              <w:rPr>
                <w:iCs/>
                <w:kern w:val="24"/>
              </w:rPr>
              <w:t xml:space="preserve">agrees with GE </w:t>
            </w:r>
            <w:proofErr w:type="spellStart"/>
            <w:r w:rsidR="007F0B3F">
              <w:rPr>
                <w:iCs/>
                <w:kern w:val="24"/>
              </w:rPr>
              <w:t>Vernova’s</w:t>
            </w:r>
            <w:proofErr w:type="spellEnd"/>
            <w:r w:rsidR="007F0B3F">
              <w:rPr>
                <w:iCs/>
                <w:kern w:val="24"/>
              </w:rPr>
              <w:t xml:space="preserve"> assessment but </w:t>
            </w:r>
            <w:r w:rsidRPr="000E69DB">
              <w:rPr>
                <w:iCs/>
                <w:kern w:val="24"/>
              </w:rPr>
              <w:t xml:space="preserve">will continue to monitor frequency performance in this context and </w:t>
            </w:r>
            <w:r w:rsidR="00D75633">
              <w:rPr>
                <w:iCs/>
                <w:kern w:val="24"/>
              </w:rPr>
              <w:t xml:space="preserve">can </w:t>
            </w:r>
            <w:proofErr w:type="gramStart"/>
            <w:r w:rsidRPr="000E69DB">
              <w:rPr>
                <w:iCs/>
                <w:kern w:val="24"/>
              </w:rPr>
              <w:t>make adjustments</w:t>
            </w:r>
            <w:proofErr w:type="gramEnd"/>
            <w:r w:rsidRPr="000E69DB">
              <w:rPr>
                <w:iCs/>
                <w:kern w:val="24"/>
              </w:rPr>
              <w:t xml:space="preserve"> in </w:t>
            </w:r>
            <w:r w:rsidR="00D75633">
              <w:rPr>
                <w:iCs/>
                <w:kern w:val="24"/>
              </w:rPr>
              <w:t xml:space="preserve">the </w:t>
            </w:r>
            <w:r w:rsidRPr="000E69DB">
              <w:rPr>
                <w:iCs/>
                <w:kern w:val="24"/>
              </w:rPr>
              <w:t>future</w:t>
            </w:r>
            <w:r w:rsidR="00D75633">
              <w:rPr>
                <w:iCs/>
                <w:kern w:val="24"/>
              </w:rPr>
              <w:t xml:space="preserve"> if it becomes necessary</w:t>
            </w:r>
            <w:r w:rsidRPr="000E69DB">
              <w:rPr>
                <w:iCs/>
                <w:kern w:val="24"/>
              </w:rPr>
              <w:t>.</w:t>
            </w:r>
          </w:p>
        </w:tc>
      </w:tr>
      <w:tr w:rsidR="00F90C88" w14:paraId="29D84807" w14:textId="77777777" w:rsidTr="00F90C88">
        <w:trPr>
          <w:trHeight w:val="518"/>
        </w:trPr>
        <w:tc>
          <w:tcPr>
            <w:tcW w:w="2880" w:type="dxa"/>
            <w:gridSpan w:val="2"/>
            <w:shd w:val="clear" w:color="auto" w:fill="FFFFFF"/>
            <w:vAlign w:val="center"/>
          </w:tcPr>
          <w:p w14:paraId="59502EFD" w14:textId="7D373423" w:rsidR="00F90C88" w:rsidRDefault="00F90C88" w:rsidP="00F90C88">
            <w:pPr>
              <w:pStyle w:val="Header"/>
              <w:spacing w:before="120" w:after="120"/>
            </w:pPr>
            <w:r w:rsidRPr="00450880">
              <w:lastRenderedPageBreak/>
              <w:t>PRS Decision</w:t>
            </w:r>
          </w:p>
        </w:tc>
        <w:tc>
          <w:tcPr>
            <w:tcW w:w="7560" w:type="dxa"/>
            <w:gridSpan w:val="2"/>
            <w:vAlign w:val="center"/>
          </w:tcPr>
          <w:p w14:paraId="1ACC97CD" w14:textId="77777777" w:rsidR="00F90C88" w:rsidRDefault="00F90C88" w:rsidP="00F90C88">
            <w:pPr>
              <w:pStyle w:val="NormalArial"/>
              <w:spacing w:before="120" w:after="120"/>
              <w:rPr>
                <w:rFonts w:cs="Arial"/>
              </w:rPr>
            </w:pPr>
            <w:r w:rsidRPr="009E594B">
              <w:rPr>
                <w:rFonts w:cs="Arial"/>
              </w:rPr>
              <w:t xml:space="preserve">On </w:t>
            </w:r>
            <w:r>
              <w:rPr>
                <w:rFonts w:cs="Arial"/>
              </w:rPr>
              <w:t>11/14</w:t>
            </w:r>
            <w:r w:rsidRPr="009E594B">
              <w:rPr>
                <w:rFonts w:cs="Arial"/>
              </w:rPr>
              <w:t>/24, PRS voted unanimously to table NPRR12</w:t>
            </w:r>
            <w:r>
              <w:rPr>
                <w:rFonts w:cs="Arial"/>
              </w:rPr>
              <w:t>57 and refer the issue to ROS</w:t>
            </w:r>
            <w:r w:rsidRPr="009E594B">
              <w:rPr>
                <w:rFonts w:cs="Arial"/>
              </w:rPr>
              <w:t>.  All Market Segments participated in the vote.</w:t>
            </w:r>
          </w:p>
          <w:p w14:paraId="3C83A54B" w14:textId="77777777" w:rsidR="00A51F56" w:rsidRDefault="00A51F56" w:rsidP="00F90C88">
            <w:pPr>
              <w:pStyle w:val="NormalArial"/>
              <w:spacing w:before="120" w:after="120"/>
              <w:rPr>
                <w:rFonts w:cs="Arial"/>
              </w:rPr>
            </w:pPr>
            <w:r>
              <w:rPr>
                <w:rFonts w:cs="Arial"/>
              </w:rPr>
              <w:lastRenderedPageBreak/>
              <w:t>On 12/12/24, PRS voted unanimously to recommend approval of NPRR1257 as submitted.</w:t>
            </w:r>
            <w:r w:rsidRPr="009E594B">
              <w:rPr>
                <w:rFonts w:cs="Arial"/>
              </w:rPr>
              <w:t xml:space="preserve"> </w:t>
            </w:r>
            <w:r>
              <w:rPr>
                <w:rFonts w:cs="Arial"/>
              </w:rPr>
              <w:t xml:space="preserve"> </w:t>
            </w:r>
            <w:r w:rsidRPr="009E594B">
              <w:rPr>
                <w:rFonts w:cs="Arial"/>
              </w:rPr>
              <w:t>All Market Segments participated in the vote.</w:t>
            </w:r>
          </w:p>
          <w:p w14:paraId="74277C4B" w14:textId="7F31E9A0" w:rsidR="007A3263" w:rsidRPr="000E69DB" w:rsidRDefault="007A3263" w:rsidP="00F90C88">
            <w:pPr>
              <w:pStyle w:val="NormalArial"/>
              <w:spacing w:before="120" w:after="120"/>
              <w:rPr>
                <w:iCs/>
                <w:kern w:val="24"/>
              </w:rPr>
            </w:pPr>
            <w:r>
              <w:rPr>
                <w:rFonts w:cs="Arial"/>
              </w:rPr>
              <w:t xml:space="preserve">On 1/15/25, PRS voted unanimously to endorse and forward to TAC the 12/12/24 PRS Report and 10/21/24 Impact Analysis for NPRR1257.  </w:t>
            </w:r>
            <w:r w:rsidRPr="009E594B">
              <w:rPr>
                <w:rFonts w:cs="Arial"/>
              </w:rPr>
              <w:t>All Market Segments participated in the vote.</w:t>
            </w:r>
          </w:p>
        </w:tc>
      </w:tr>
      <w:tr w:rsidR="00F90C88" w14:paraId="301B7140" w14:textId="77777777" w:rsidTr="00BC2D06">
        <w:trPr>
          <w:trHeight w:val="518"/>
        </w:trPr>
        <w:tc>
          <w:tcPr>
            <w:tcW w:w="2880" w:type="dxa"/>
            <w:gridSpan w:val="2"/>
            <w:tcBorders>
              <w:bottom w:val="single" w:sz="4" w:space="0" w:color="auto"/>
            </w:tcBorders>
            <w:shd w:val="clear" w:color="auto" w:fill="FFFFFF"/>
            <w:vAlign w:val="center"/>
          </w:tcPr>
          <w:p w14:paraId="4FE78EFE" w14:textId="015C1EBE" w:rsidR="00F90C88" w:rsidRDefault="00F90C88" w:rsidP="00F90C88">
            <w:pPr>
              <w:pStyle w:val="Header"/>
              <w:spacing w:before="120" w:after="120"/>
            </w:pPr>
            <w:r w:rsidRPr="00450880">
              <w:lastRenderedPageBreak/>
              <w:t>Summary of PRS Discussion</w:t>
            </w:r>
          </w:p>
        </w:tc>
        <w:tc>
          <w:tcPr>
            <w:tcW w:w="7560" w:type="dxa"/>
            <w:gridSpan w:val="2"/>
            <w:tcBorders>
              <w:bottom w:val="single" w:sz="4" w:space="0" w:color="auto"/>
            </w:tcBorders>
            <w:vAlign w:val="center"/>
          </w:tcPr>
          <w:p w14:paraId="4FE8F7F9" w14:textId="77777777" w:rsidR="00F90C88" w:rsidRDefault="00F90C88" w:rsidP="00F90C88">
            <w:pPr>
              <w:pStyle w:val="NormalArial"/>
              <w:spacing w:before="120" w:after="120"/>
              <w:rPr>
                <w:rFonts w:cs="Arial"/>
              </w:rPr>
            </w:pPr>
            <w:r w:rsidRPr="009E594B">
              <w:rPr>
                <w:rFonts w:cs="Arial"/>
              </w:rPr>
              <w:t xml:space="preserve">On </w:t>
            </w:r>
            <w:r>
              <w:rPr>
                <w:rFonts w:cs="Arial"/>
              </w:rPr>
              <w:t>11/14</w:t>
            </w:r>
            <w:r w:rsidRPr="009E594B">
              <w:rPr>
                <w:rFonts w:cs="Arial"/>
              </w:rPr>
              <w:t>/24, ERCOT Staff provided an overview of NPRR12</w:t>
            </w:r>
            <w:r>
              <w:rPr>
                <w:rFonts w:cs="Arial"/>
              </w:rPr>
              <w:t>57.</w:t>
            </w:r>
          </w:p>
          <w:p w14:paraId="5B739145" w14:textId="77777777" w:rsidR="00A51F56" w:rsidRDefault="00A51F56" w:rsidP="00F90C88">
            <w:pPr>
              <w:pStyle w:val="NormalArial"/>
              <w:spacing w:before="120" w:after="120"/>
              <w:rPr>
                <w:rFonts w:cs="Arial"/>
              </w:rPr>
            </w:pPr>
            <w:r>
              <w:rPr>
                <w:rFonts w:cs="Arial"/>
              </w:rPr>
              <w:t>On 12/12/24, participants noted the ROS endorsement of NPRR1257 as submitted.</w:t>
            </w:r>
          </w:p>
          <w:p w14:paraId="01658E94" w14:textId="448E275C" w:rsidR="007A3263" w:rsidRPr="000E69DB" w:rsidRDefault="007A3263" w:rsidP="00F90C88">
            <w:pPr>
              <w:pStyle w:val="NormalArial"/>
              <w:spacing w:before="120" w:after="120"/>
              <w:rPr>
                <w:iCs/>
                <w:kern w:val="24"/>
              </w:rPr>
            </w:pPr>
            <w:r>
              <w:rPr>
                <w:rFonts w:cs="Arial"/>
              </w:rPr>
              <w:t>On 1/15/25, there was no discussion.</w:t>
            </w:r>
          </w:p>
        </w:tc>
      </w:tr>
    </w:tbl>
    <w:p w14:paraId="3CB18296" w14:textId="77777777" w:rsidR="00F90C88" w:rsidRDefault="00F90C88" w:rsidP="00F90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0C88" w:rsidRPr="00895AB9" w14:paraId="674D29B9" w14:textId="77777777" w:rsidTr="00574C4F">
        <w:trPr>
          <w:trHeight w:val="432"/>
        </w:trPr>
        <w:tc>
          <w:tcPr>
            <w:tcW w:w="10440" w:type="dxa"/>
            <w:gridSpan w:val="2"/>
            <w:shd w:val="clear" w:color="auto" w:fill="FFFFFF"/>
            <w:vAlign w:val="center"/>
          </w:tcPr>
          <w:p w14:paraId="00EB8B57" w14:textId="77777777" w:rsidR="00F90C88" w:rsidRPr="00895AB9" w:rsidRDefault="00F90C88" w:rsidP="00574C4F">
            <w:pPr>
              <w:pStyle w:val="NormalArial"/>
              <w:ind w:hanging="2"/>
              <w:jc w:val="center"/>
              <w:rPr>
                <w:b/>
              </w:rPr>
            </w:pPr>
            <w:r>
              <w:rPr>
                <w:b/>
              </w:rPr>
              <w:t>Opinions</w:t>
            </w:r>
          </w:p>
        </w:tc>
      </w:tr>
      <w:tr w:rsidR="00F90C88" w:rsidRPr="00550B01" w14:paraId="0C9DDA8D" w14:textId="77777777" w:rsidTr="00574C4F">
        <w:trPr>
          <w:trHeight w:val="432"/>
        </w:trPr>
        <w:tc>
          <w:tcPr>
            <w:tcW w:w="2880" w:type="dxa"/>
            <w:shd w:val="clear" w:color="auto" w:fill="FFFFFF"/>
            <w:vAlign w:val="center"/>
          </w:tcPr>
          <w:p w14:paraId="164682FD" w14:textId="77777777" w:rsidR="00F90C88" w:rsidRPr="00F6614D" w:rsidRDefault="00F90C88" w:rsidP="00574C4F">
            <w:pPr>
              <w:pStyle w:val="Header"/>
              <w:ind w:hanging="2"/>
            </w:pPr>
            <w:r w:rsidRPr="00F6614D">
              <w:t>Credit Review</w:t>
            </w:r>
          </w:p>
        </w:tc>
        <w:tc>
          <w:tcPr>
            <w:tcW w:w="7560" w:type="dxa"/>
            <w:vAlign w:val="center"/>
          </w:tcPr>
          <w:p w14:paraId="2A1BEE9E" w14:textId="77777777" w:rsidR="00F90C88" w:rsidRPr="00550B01" w:rsidRDefault="00F90C88" w:rsidP="00574C4F">
            <w:pPr>
              <w:pStyle w:val="NormalArial"/>
              <w:spacing w:before="120" w:after="120"/>
              <w:ind w:hanging="2"/>
            </w:pPr>
            <w:r w:rsidRPr="00550B01">
              <w:t>To be determined</w:t>
            </w:r>
          </w:p>
        </w:tc>
      </w:tr>
      <w:tr w:rsidR="00F90C88" w:rsidRPr="00F6614D" w14:paraId="215CC7EA" w14:textId="77777777" w:rsidTr="00574C4F">
        <w:trPr>
          <w:trHeight w:val="432"/>
        </w:trPr>
        <w:tc>
          <w:tcPr>
            <w:tcW w:w="2880" w:type="dxa"/>
            <w:shd w:val="clear" w:color="auto" w:fill="FFFFFF"/>
            <w:vAlign w:val="center"/>
          </w:tcPr>
          <w:p w14:paraId="1ED5FAB6" w14:textId="77777777" w:rsidR="00F90C88" w:rsidRPr="00F6614D" w:rsidRDefault="00F90C88" w:rsidP="00574C4F">
            <w:pPr>
              <w:pStyle w:val="Header"/>
              <w:ind w:hanging="2"/>
            </w:pPr>
            <w:r>
              <w:t xml:space="preserve">Independent Market Monitor </w:t>
            </w:r>
            <w:r w:rsidRPr="00F6614D">
              <w:t>Opinion</w:t>
            </w:r>
          </w:p>
        </w:tc>
        <w:tc>
          <w:tcPr>
            <w:tcW w:w="7560" w:type="dxa"/>
            <w:vAlign w:val="center"/>
          </w:tcPr>
          <w:p w14:paraId="11FFE765" w14:textId="77777777" w:rsidR="00F90C88" w:rsidRPr="00F6614D" w:rsidRDefault="00F90C88" w:rsidP="00574C4F">
            <w:pPr>
              <w:pStyle w:val="NormalArial"/>
              <w:spacing w:before="120" w:after="120"/>
              <w:ind w:hanging="2"/>
              <w:rPr>
                <w:b/>
                <w:bCs/>
              </w:rPr>
            </w:pPr>
            <w:r w:rsidRPr="00550B01">
              <w:t>To be determined</w:t>
            </w:r>
          </w:p>
        </w:tc>
      </w:tr>
      <w:tr w:rsidR="00F90C88" w:rsidRPr="00F6614D" w14:paraId="572BCBC3" w14:textId="77777777" w:rsidTr="00574C4F">
        <w:trPr>
          <w:trHeight w:val="432"/>
        </w:trPr>
        <w:tc>
          <w:tcPr>
            <w:tcW w:w="2880" w:type="dxa"/>
            <w:shd w:val="clear" w:color="auto" w:fill="FFFFFF"/>
            <w:vAlign w:val="center"/>
          </w:tcPr>
          <w:p w14:paraId="7F6E14A6" w14:textId="77777777" w:rsidR="00F90C88" w:rsidRPr="00F6614D" w:rsidRDefault="00F90C88" w:rsidP="00574C4F">
            <w:pPr>
              <w:pStyle w:val="Header"/>
              <w:ind w:hanging="2"/>
            </w:pPr>
            <w:r w:rsidRPr="00F6614D">
              <w:t>ERCOT Opinion</w:t>
            </w:r>
          </w:p>
        </w:tc>
        <w:tc>
          <w:tcPr>
            <w:tcW w:w="7560" w:type="dxa"/>
            <w:vAlign w:val="center"/>
          </w:tcPr>
          <w:p w14:paraId="3D1B30CC" w14:textId="77777777" w:rsidR="00F90C88" w:rsidRPr="00F6614D" w:rsidRDefault="00F90C88" w:rsidP="00574C4F">
            <w:pPr>
              <w:pStyle w:val="NormalArial"/>
              <w:spacing w:before="120" w:after="120"/>
              <w:ind w:hanging="2"/>
              <w:rPr>
                <w:b/>
                <w:bCs/>
              </w:rPr>
            </w:pPr>
            <w:r w:rsidRPr="00550B01">
              <w:t>To be determined</w:t>
            </w:r>
          </w:p>
        </w:tc>
      </w:tr>
      <w:tr w:rsidR="00F90C88" w:rsidRPr="00F6614D" w14:paraId="32C3B38D" w14:textId="77777777" w:rsidTr="00574C4F">
        <w:trPr>
          <w:trHeight w:val="432"/>
        </w:trPr>
        <w:tc>
          <w:tcPr>
            <w:tcW w:w="2880" w:type="dxa"/>
            <w:shd w:val="clear" w:color="auto" w:fill="FFFFFF"/>
            <w:vAlign w:val="center"/>
          </w:tcPr>
          <w:p w14:paraId="4634E6E2" w14:textId="77777777" w:rsidR="00F90C88" w:rsidRPr="00F6614D" w:rsidRDefault="00F90C88" w:rsidP="00574C4F">
            <w:pPr>
              <w:pStyle w:val="Header"/>
              <w:ind w:hanging="2"/>
            </w:pPr>
            <w:r w:rsidRPr="00F6614D">
              <w:t>ERCOT Market Impact Statement</w:t>
            </w:r>
          </w:p>
        </w:tc>
        <w:tc>
          <w:tcPr>
            <w:tcW w:w="7560" w:type="dxa"/>
            <w:vAlign w:val="center"/>
          </w:tcPr>
          <w:p w14:paraId="768A4D48" w14:textId="77777777" w:rsidR="00F90C88" w:rsidRPr="00F6614D" w:rsidRDefault="00F90C88" w:rsidP="00574C4F">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306746F" w:rsidR="009A3772" w:rsidRDefault="00B13B21">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883C1E4" w:rsidR="009A3772" w:rsidRDefault="007957AE">
            <w:pPr>
              <w:pStyle w:val="NormalArial"/>
            </w:pPr>
            <w:hyperlink r:id="rId22" w:history="1">
              <w:r w:rsidR="00B13B21" w:rsidRPr="00315E64">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DDEF4FE" w:rsidR="009A3772" w:rsidRDefault="005A12A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51941" w:rsidR="009A3772" w:rsidRDefault="00B13B21">
            <w:pPr>
              <w:pStyle w:val="NormalArial"/>
            </w:pPr>
            <w:r w:rsidRPr="00B13B21">
              <w:t>512</w:t>
            </w:r>
            <w:r>
              <w:t>-</w:t>
            </w:r>
            <w:r w:rsidRPr="00B13B21">
              <w:t>248</w:t>
            </w:r>
            <w:r>
              <w:t>-</w:t>
            </w:r>
            <w:r w:rsidRPr="00B13B21">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BE9FBB" w:rsidR="009A3772" w:rsidRDefault="005A12A6">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14EC594D" w:rsidR="000A2869" w:rsidRPr="00C72FE2" w:rsidRDefault="009A3772" w:rsidP="00C72FE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4A2A8C01" w:rsidR="000A2869" w:rsidRPr="00C72FE2" w:rsidRDefault="009A3772" w:rsidP="00C72FE2">
            <w:pPr>
              <w:pStyle w:val="NormalArial"/>
              <w:rPr>
                <w:b/>
              </w:rPr>
            </w:pPr>
            <w:r w:rsidRPr="007C199B">
              <w:rPr>
                <w:b/>
              </w:rPr>
              <w:t>Name</w:t>
            </w:r>
          </w:p>
        </w:tc>
        <w:tc>
          <w:tcPr>
            <w:tcW w:w="7560" w:type="dxa"/>
            <w:vAlign w:val="center"/>
          </w:tcPr>
          <w:p w14:paraId="16E95662" w14:textId="1A5BD5E0" w:rsidR="009A3772" w:rsidRPr="00D56D61" w:rsidRDefault="00B13B2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75D4C58" w:rsidR="009A3772" w:rsidRPr="00D56D61" w:rsidRDefault="007957AE">
            <w:pPr>
              <w:pStyle w:val="NormalArial"/>
            </w:pPr>
            <w:hyperlink r:id="rId23" w:history="1">
              <w:r w:rsidR="00B13B21" w:rsidRPr="00315E64">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975801" w:rsidR="009A3772" w:rsidRDefault="00B13B21">
            <w:pPr>
              <w:pStyle w:val="NormalArial"/>
            </w:pPr>
            <w:r>
              <w:t>512-248-6464</w:t>
            </w:r>
          </w:p>
        </w:tc>
      </w:tr>
    </w:tbl>
    <w:p w14:paraId="31C2A6EE" w14:textId="77777777" w:rsidR="00F90C88" w:rsidRDefault="00F90C88" w:rsidP="00F90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90C88" w14:paraId="4F9BA6AE" w14:textId="77777777" w:rsidTr="00574C4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8AD1B4" w14:textId="77777777" w:rsidR="00F90C88" w:rsidRDefault="00F90C88" w:rsidP="00574C4F">
            <w:pPr>
              <w:pStyle w:val="NormalArial"/>
              <w:ind w:hanging="2"/>
              <w:jc w:val="center"/>
              <w:rPr>
                <w:b/>
              </w:rPr>
            </w:pPr>
            <w:r>
              <w:rPr>
                <w:b/>
              </w:rPr>
              <w:t>Comments Received</w:t>
            </w:r>
          </w:p>
        </w:tc>
      </w:tr>
      <w:tr w:rsidR="00F90C88" w14:paraId="62603F9B"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563535" w14:textId="77777777" w:rsidR="00F90C88" w:rsidRDefault="00F90C88" w:rsidP="00574C4F">
            <w:pPr>
              <w:pStyle w:val="Header"/>
              <w:ind w:hanging="2"/>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43FD7C" w14:textId="77777777" w:rsidR="00F90C88" w:rsidRDefault="00F90C88" w:rsidP="00574C4F">
            <w:pPr>
              <w:pStyle w:val="NormalArial"/>
              <w:ind w:hanging="2"/>
              <w:rPr>
                <w:b/>
              </w:rPr>
            </w:pPr>
            <w:r>
              <w:rPr>
                <w:b/>
              </w:rPr>
              <w:t>Comment Summary</w:t>
            </w:r>
          </w:p>
        </w:tc>
      </w:tr>
      <w:tr w:rsidR="00F90C88" w14:paraId="71AE41A2"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751B0B" w14:textId="2190A0D9" w:rsidR="00F90C88" w:rsidRDefault="00F90C88" w:rsidP="00574C4F">
            <w:pPr>
              <w:pStyle w:val="Header"/>
              <w:rPr>
                <w:b w:val="0"/>
                <w:bCs w:val="0"/>
              </w:rPr>
            </w:pPr>
            <w:r>
              <w:rPr>
                <w:b w:val="0"/>
                <w:bCs w:val="0"/>
              </w:rPr>
              <w:t>ROS 110824</w:t>
            </w:r>
          </w:p>
        </w:tc>
        <w:tc>
          <w:tcPr>
            <w:tcW w:w="7560" w:type="dxa"/>
            <w:tcBorders>
              <w:top w:val="single" w:sz="4" w:space="0" w:color="auto"/>
              <w:left w:val="single" w:sz="4" w:space="0" w:color="auto"/>
              <w:bottom w:val="single" w:sz="4" w:space="0" w:color="auto"/>
              <w:right w:val="single" w:sz="4" w:space="0" w:color="auto"/>
            </w:tcBorders>
            <w:vAlign w:val="center"/>
          </w:tcPr>
          <w:p w14:paraId="249B3789" w14:textId="345107AF" w:rsidR="00F90C88" w:rsidRDefault="00F90C88" w:rsidP="00574C4F">
            <w:pPr>
              <w:pStyle w:val="NormalArial"/>
              <w:spacing w:before="120" w:after="120"/>
              <w:ind w:hanging="2"/>
            </w:pPr>
            <w:r>
              <w:t>R</w:t>
            </w:r>
            <w:r w:rsidRPr="00F90C88">
              <w:t>equest</w:t>
            </w:r>
            <w:r>
              <w:t>ed</w:t>
            </w:r>
            <w:r w:rsidRPr="00F90C88">
              <w:t xml:space="preserve"> PRS table NPRR1257 for further review by the Performance, Disturbance, Compliance Working Group (PDCWG)</w:t>
            </w:r>
          </w:p>
        </w:tc>
      </w:tr>
      <w:tr w:rsidR="00A51F56" w14:paraId="7F64498A"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F4BCBF" w14:textId="33AC501B" w:rsidR="00A51F56" w:rsidRDefault="00A51F56" w:rsidP="00574C4F">
            <w:pPr>
              <w:pStyle w:val="Header"/>
              <w:rPr>
                <w:b w:val="0"/>
                <w:bCs w:val="0"/>
              </w:rPr>
            </w:pPr>
            <w:r>
              <w:rPr>
                <w:b w:val="0"/>
                <w:bCs w:val="0"/>
              </w:rPr>
              <w:t>ROS 120524</w:t>
            </w:r>
          </w:p>
        </w:tc>
        <w:tc>
          <w:tcPr>
            <w:tcW w:w="7560" w:type="dxa"/>
            <w:tcBorders>
              <w:top w:val="single" w:sz="4" w:space="0" w:color="auto"/>
              <w:left w:val="single" w:sz="4" w:space="0" w:color="auto"/>
              <w:bottom w:val="single" w:sz="4" w:space="0" w:color="auto"/>
              <w:right w:val="single" w:sz="4" w:space="0" w:color="auto"/>
            </w:tcBorders>
            <w:vAlign w:val="center"/>
          </w:tcPr>
          <w:p w14:paraId="37F9A60E" w14:textId="326A0769" w:rsidR="00A51F56" w:rsidRDefault="00A51F56" w:rsidP="00574C4F">
            <w:pPr>
              <w:pStyle w:val="NormalArial"/>
              <w:spacing w:before="120" w:after="120"/>
              <w:ind w:hanging="2"/>
            </w:pPr>
            <w:r>
              <w:t>Endorsed NPRR1257 as submitted</w:t>
            </w:r>
          </w:p>
        </w:tc>
      </w:tr>
    </w:tbl>
    <w:p w14:paraId="60669A9E" w14:textId="77777777" w:rsidR="00B13B21" w:rsidRPr="00D85807" w:rsidRDefault="00B13B21" w:rsidP="00B13B2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B21" w:rsidRPr="001B6509" w14:paraId="3C54EBEC" w14:textId="77777777" w:rsidTr="008E03AB">
        <w:trPr>
          <w:trHeight w:val="350"/>
        </w:trPr>
        <w:tc>
          <w:tcPr>
            <w:tcW w:w="10440" w:type="dxa"/>
            <w:tcBorders>
              <w:bottom w:val="single" w:sz="4" w:space="0" w:color="auto"/>
            </w:tcBorders>
            <w:shd w:val="clear" w:color="auto" w:fill="FFFFFF"/>
            <w:vAlign w:val="center"/>
          </w:tcPr>
          <w:p w14:paraId="5B468B25" w14:textId="77777777" w:rsidR="00B13B21" w:rsidRPr="001B6509" w:rsidRDefault="00B13B21" w:rsidP="008E03AB">
            <w:pPr>
              <w:tabs>
                <w:tab w:val="center" w:pos="4320"/>
                <w:tab w:val="right" w:pos="8640"/>
              </w:tabs>
              <w:jc w:val="center"/>
              <w:rPr>
                <w:rFonts w:ascii="Arial" w:hAnsi="Arial"/>
                <w:b/>
                <w:bCs/>
              </w:rPr>
            </w:pPr>
            <w:r w:rsidRPr="001B6509">
              <w:rPr>
                <w:rFonts w:ascii="Arial" w:hAnsi="Arial"/>
                <w:b/>
                <w:bCs/>
              </w:rPr>
              <w:t>Market Rules Notes</w:t>
            </w:r>
          </w:p>
        </w:tc>
      </w:tr>
    </w:tbl>
    <w:p w14:paraId="250CB355" w14:textId="77777777" w:rsidR="001823BC" w:rsidRDefault="001823BC" w:rsidP="001823BC">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59AAB356" w14:textId="22599006" w:rsidR="001823BC" w:rsidRDefault="001823BC" w:rsidP="001823BC">
      <w:pPr>
        <w:numPr>
          <w:ilvl w:val="0"/>
          <w:numId w:val="24"/>
        </w:numPr>
        <w:rPr>
          <w:rFonts w:ascii="Arial" w:hAnsi="Arial" w:cs="Arial"/>
        </w:rPr>
      </w:pPr>
      <w:r>
        <w:rPr>
          <w:rFonts w:ascii="Arial" w:hAnsi="Arial" w:cs="Arial"/>
        </w:rPr>
        <w:t xml:space="preserve">NPRR1183, </w:t>
      </w:r>
      <w:r w:rsidRPr="001823BC">
        <w:rPr>
          <w:rFonts w:ascii="Arial" w:hAnsi="Arial" w:cs="Arial"/>
        </w:rPr>
        <w:t>ECEII Definition Clarification and Updates to Posting Rules for Certain Documents without ECEII</w:t>
      </w:r>
      <w:r>
        <w:rPr>
          <w:rFonts w:ascii="Arial" w:hAnsi="Arial" w:cs="Arial"/>
        </w:rPr>
        <w:t xml:space="preserve"> (unboxed 12/12/24)</w:t>
      </w:r>
    </w:p>
    <w:p w14:paraId="04AED877" w14:textId="503C5DD7" w:rsidR="001823BC" w:rsidRDefault="001823BC" w:rsidP="001823BC">
      <w:pPr>
        <w:numPr>
          <w:ilvl w:val="1"/>
          <w:numId w:val="24"/>
        </w:numPr>
        <w:spacing w:after="120"/>
        <w:rPr>
          <w:rFonts w:ascii="Arial" w:hAnsi="Arial" w:cs="Arial"/>
        </w:rPr>
      </w:pPr>
      <w:r>
        <w:rPr>
          <w:rFonts w:ascii="Arial" w:hAnsi="Arial" w:cs="Arial"/>
        </w:rPr>
        <w:t>Section 3.16</w:t>
      </w:r>
    </w:p>
    <w:p w14:paraId="20EBA2A4" w14:textId="7AE97388" w:rsidR="00B13B21" w:rsidRDefault="00B13B21" w:rsidP="00B13B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25265A" w14:textId="406129C1" w:rsidR="00B13B21" w:rsidRDefault="00B13B21" w:rsidP="00B13B21">
      <w:pPr>
        <w:numPr>
          <w:ilvl w:val="0"/>
          <w:numId w:val="24"/>
        </w:numPr>
        <w:rPr>
          <w:rFonts w:ascii="Arial" w:hAnsi="Arial" w:cs="Arial"/>
        </w:rPr>
      </w:pPr>
      <w:r>
        <w:rPr>
          <w:rFonts w:ascii="Arial" w:hAnsi="Arial" w:cs="Arial"/>
        </w:rPr>
        <w:t xml:space="preserve">NPRR1235, </w:t>
      </w:r>
      <w:r w:rsidRPr="00B13B21">
        <w:rPr>
          <w:rFonts w:ascii="Arial" w:hAnsi="Arial" w:cs="Arial"/>
        </w:rPr>
        <w:t>Dispatchable Reliability Reserve Service as a Stand-Alone Ancillary Service</w:t>
      </w:r>
    </w:p>
    <w:p w14:paraId="48DDCD98" w14:textId="10F911A0" w:rsidR="00B13B21" w:rsidRDefault="00B13B21" w:rsidP="00B13B21">
      <w:pPr>
        <w:numPr>
          <w:ilvl w:val="1"/>
          <w:numId w:val="24"/>
        </w:numPr>
        <w:spacing w:after="120"/>
        <w:rPr>
          <w:rFonts w:ascii="Arial" w:hAnsi="Arial" w:cs="Arial"/>
        </w:rPr>
      </w:pPr>
      <w:r>
        <w:rPr>
          <w:rFonts w:ascii="Arial" w:hAnsi="Arial" w:cs="Arial"/>
        </w:rPr>
        <w:t>Section 3.18</w:t>
      </w:r>
    </w:p>
    <w:p w14:paraId="28EDE8BB" w14:textId="3186A172" w:rsidR="00C72FE2" w:rsidRDefault="00C72FE2" w:rsidP="00C72FE2">
      <w:pPr>
        <w:numPr>
          <w:ilvl w:val="0"/>
          <w:numId w:val="24"/>
        </w:numPr>
        <w:rPr>
          <w:rFonts w:ascii="Arial" w:hAnsi="Arial" w:cs="Arial"/>
        </w:rPr>
      </w:pPr>
      <w:r>
        <w:rPr>
          <w:rFonts w:ascii="Arial" w:hAnsi="Arial" w:cs="Arial"/>
        </w:rPr>
        <w:t xml:space="preserve">NPRR1246, </w:t>
      </w:r>
      <w:r w:rsidRPr="00C72FE2">
        <w:rPr>
          <w:rFonts w:ascii="Arial" w:hAnsi="Arial" w:cs="Arial"/>
        </w:rPr>
        <w:t>Energy Storage Resource Terminology Alignment for the Single-Model Era</w:t>
      </w:r>
    </w:p>
    <w:p w14:paraId="0C68BB81" w14:textId="1CA95B4E" w:rsidR="00C72FE2" w:rsidRPr="00C72FE2" w:rsidRDefault="00C72FE2" w:rsidP="00C72FE2">
      <w:pPr>
        <w:numPr>
          <w:ilvl w:val="1"/>
          <w:numId w:val="24"/>
        </w:numPr>
        <w:spacing w:after="120"/>
        <w:rPr>
          <w:rFonts w:ascii="Arial" w:hAnsi="Arial" w:cs="Arial"/>
        </w:rPr>
      </w:pPr>
      <w:r>
        <w:rPr>
          <w:rFonts w:ascii="Arial" w:hAnsi="Arial" w:cs="Arial"/>
        </w:rPr>
        <w:t>Section 3.18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AD80086" w14:textId="77777777" w:rsidR="002B7F0E" w:rsidRPr="002B7F0E" w:rsidRDefault="002B7F0E" w:rsidP="005A12A6">
      <w:pPr>
        <w:keepNext/>
        <w:tabs>
          <w:tab w:val="left" w:pos="900"/>
        </w:tabs>
        <w:spacing w:before="240" w:after="240"/>
        <w:ind w:left="900" w:hanging="900"/>
        <w:outlineLvl w:val="1"/>
        <w:rPr>
          <w:b/>
          <w:szCs w:val="20"/>
        </w:rPr>
      </w:pPr>
      <w:bookmarkStart w:id="1" w:name="_Hlk187911868"/>
      <w:bookmarkStart w:id="2" w:name="_Toc114235812"/>
      <w:bookmarkStart w:id="3" w:name="_Toc144692000"/>
      <w:bookmarkStart w:id="4" w:name="_Toc204048612"/>
      <w:bookmarkStart w:id="5" w:name="_Toc400526230"/>
      <w:bookmarkStart w:id="6" w:name="_Toc405534548"/>
      <w:bookmarkStart w:id="7" w:name="_Toc406570561"/>
      <w:bookmarkStart w:id="8" w:name="_Toc410910713"/>
      <w:bookmarkStart w:id="9" w:name="_Toc411841142"/>
      <w:bookmarkStart w:id="10" w:name="_Toc422147104"/>
      <w:bookmarkStart w:id="11" w:name="_Toc433020700"/>
      <w:bookmarkStart w:id="12" w:name="_Toc437262141"/>
      <w:bookmarkStart w:id="13" w:name="_Toc478375319"/>
      <w:bookmarkStart w:id="14" w:name="_Toc160026752"/>
      <w:bookmarkStart w:id="15" w:name="_Toc92873942"/>
      <w:bookmarkStart w:id="16" w:name="_Toc93910998"/>
      <w:r w:rsidRPr="002B7F0E">
        <w:rPr>
          <w:b/>
          <w:szCs w:val="20"/>
        </w:rPr>
        <w:t>3.16</w:t>
      </w:r>
      <w:r w:rsidRPr="002B7F0E">
        <w:rPr>
          <w:b/>
          <w:szCs w:val="20"/>
        </w:rPr>
        <w:tab/>
      </w:r>
      <w:bookmarkStart w:id="17" w:name="_Hlk179200376"/>
      <w:r w:rsidRPr="002B7F0E">
        <w:rPr>
          <w:b/>
          <w:szCs w:val="20"/>
        </w:rPr>
        <w:t>Standards for Determining Ancillary Service Quantities</w:t>
      </w:r>
      <w:bookmarkEnd w:id="17"/>
    </w:p>
    <w:p w14:paraId="4E7C542D" w14:textId="77777777" w:rsidR="001823BC" w:rsidRPr="001823BC" w:rsidRDefault="001823BC" w:rsidP="001823BC">
      <w:pPr>
        <w:spacing w:after="240"/>
        <w:ind w:left="720" w:hanging="720"/>
        <w:rPr>
          <w:iCs/>
          <w:szCs w:val="20"/>
        </w:rPr>
      </w:pPr>
      <w:r w:rsidRPr="001823BC">
        <w:rPr>
          <w:iCs/>
          <w:szCs w:val="20"/>
        </w:rPr>
        <w:t>(1)</w:t>
      </w:r>
      <w:r w:rsidRPr="001823BC">
        <w:rPr>
          <w:iCs/>
          <w:szCs w:val="20"/>
        </w:rPr>
        <w:tab/>
        <w:t>ERCOT shall comply with the requirements for determining Ancillary Service quantities as specified in these Protocols and the ERCOT Operating Guides.</w:t>
      </w:r>
    </w:p>
    <w:p w14:paraId="12B6294D" w14:textId="77777777" w:rsidR="001823BC" w:rsidRPr="001823BC" w:rsidRDefault="001823BC" w:rsidP="001823BC">
      <w:pPr>
        <w:spacing w:after="240"/>
        <w:ind w:left="720" w:hanging="720"/>
        <w:rPr>
          <w:iCs/>
          <w:szCs w:val="20"/>
        </w:rPr>
      </w:pPr>
      <w:r w:rsidRPr="001823BC">
        <w:rPr>
          <w:iCs/>
          <w:szCs w:val="20"/>
        </w:rPr>
        <w:t>(2)</w:t>
      </w:r>
      <w:r w:rsidRPr="001823BC">
        <w:rPr>
          <w:iCs/>
          <w:szCs w:val="20"/>
        </w:rPr>
        <w:tab/>
        <w:t>ERCOT shall, at least annually, determine with supporting data, the methodology for determining the quantity requirements for each Ancillary Service needed for reliability, including:</w:t>
      </w:r>
    </w:p>
    <w:p w14:paraId="715B387A" w14:textId="77777777" w:rsidR="001823BC" w:rsidRPr="001823BC" w:rsidRDefault="001823BC" w:rsidP="001823BC">
      <w:pPr>
        <w:spacing w:after="240"/>
        <w:ind w:left="1440" w:hanging="720"/>
        <w:rPr>
          <w:szCs w:val="20"/>
        </w:rPr>
      </w:pPr>
      <w:r w:rsidRPr="001823BC">
        <w:rPr>
          <w:iCs/>
          <w:szCs w:val="20"/>
        </w:rPr>
        <w:t>(a)</w:t>
      </w:r>
      <w:r w:rsidRPr="001823BC">
        <w:rPr>
          <w:iCs/>
          <w:szCs w:val="20"/>
        </w:rPr>
        <w:tab/>
        <w:t xml:space="preserve">The percentage or MW limit of </w:t>
      </w:r>
      <w:r w:rsidRPr="001823BC">
        <w:rPr>
          <w:szCs w:val="20"/>
        </w:rPr>
        <w:t>ERCOT Contingency Reserve Service</w:t>
      </w:r>
      <w:r w:rsidRPr="001823BC">
        <w:rPr>
          <w:iCs/>
          <w:szCs w:val="20"/>
        </w:rPr>
        <w:t xml:space="preserve"> (ECRS) allowed from Load Resources providing ECRS;</w:t>
      </w:r>
    </w:p>
    <w:p w14:paraId="5392816D" w14:textId="77777777" w:rsidR="001823BC" w:rsidRPr="001823BC" w:rsidRDefault="001823BC" w:rsidP="001823BC">
      <w:pPr>
        <w:spacing w:after="240"/>
        <w:ind w:left="1440" w:hanging="720"/>
        <w:rPr>
          <w:iCs/>
          <w:szCs w:val="20"/>
        </w:rPr>
      </w:pPr>
      <w:r w:rsidRPr="001823BC">
        <w:rPr>
          <w:iCs/>
          <w:szCs w:val="20"/>
        </w:rPr>
        <w:t>(b)</w:t>
      </w:r>
      <w:r w:rsidRPr="001823BC">
        <w:rPr>
          <w:iCs/>
          <w:szCs w:val="20"/>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23BC" w:rsidRPr="001823BC" w14:paraId="432F0A12" w14:textId="77777777" w:rsidTr="00106D2C">
        <w:tc>
          <w:tcPr>
            <w:tcW w:w="9350" w:type="dxa"/>
            <w:tcBorders>
              <w:top w:val="single" w:sz="4" w:space="0" w:color="auto"/>
              <w:left w:val="single" w:sz="4" w:space="0" w:color="auto"/>
              <w:bottom w:val="single" w:sz="4" w:space="0" w:color="auto"/>
              <w:right w:val="single" w:sz="4" w:space="0" w:color="auto"/>
            </w:tcBorders>
            <w:shd w:val="clear" w:color="auto" w:fill="D9D9D9"/>
          </w:tcPr>
          <w:p w14:paraId="367C1C06" w14:textId="77777777" w:rsidR="001823BC" w:rsidRPr="001823BC" w:rsidRDefault="001823BC" w:rsidP="001823BC">
            <w:pPr>
              <w:spacing w:before="120" w:after="240"/>
              <w:rPr>
                <w:b/>
                <w:i/>
                <w:szCs w:val="20"/>
              </w:rPr>
            </w:pPr>
            <w:r w:rsidRPr="001823BC">
              <w:rPr>
                <w:b/>
                <w:i/>
                <w:szCs w:val="20"/>
              </w:rPr>
              <w:t>[NPRR1128:  Replace item (b) above with the following upon system implementation:]</w:t>
            </w:r>
          </w:p>
          <w:p w14:paraId="524BDB75" w14:textId="77777777" w:rsidR="001823BC" w:rsidRPr="001823BC" w:rsidRDefault="001823BC" w:rsidP="001823BC">
            <w:pPr>
              <w:spacing w:after="240"/>
              <w:ind w:left="1440" w:hanging="720"/>
              <w:rPr>
                <w:iCs/>
                <w:szCs w:val="20"/>
              </w:rPr>
            </w:pPr>
            <w:r w:rsidRPr="001823BC">
              <w:rPr>
                <w:iCs/>
                <w:szCs w:val="20"/>
              </w:rPr>
              <w:t>(b)</w:t>
            </w:r>
            <w:r w:rsidRPr="001823BC">
              <w:rPr>
                <w:iCs/>
                <w:szCs w:val="20"/>
              </w:rPr>
              <w:tab/>
              <w:t xml:space="preserve">The maximum amount (MW) of Responsive Reserve (RRS) that can be provided by Resources capable of Fast Frequency Response (FFR) and specify </w:t>
            </w:r>
            <w:r w:rsidRPr="001823BC">
              <w:rPr>
                <w:iCs/>
                <w:szCs w:val="20"/>
              </w:rPr>
              <w:lastRenderedPageBreak/>
              <w:t>the Operating Hours where prioritizing procurement of FFR up to the maximum FFR amount is beneficial in improving reliability;</w:t>
            </w:r>
          </w:p>
        </w:tc>
      </w:tr>
    </w:tbl>
    <w:p w14:paraId="7EA223F6" w14:textId="77777777" w:rsidR="001823BC" w:rsidRPr="001823BC" w:rsidRDefault="001823BC" w:rsidP="001823BC">
      <w:pPr>
        <w:spacing w:before="240" w:after="240"/>
        <w:ind w:left="1440" w:hanging="720"/>
        <w:rPr>
          <w:iCs/>
          <w:szCs w:val="20"/>
        </w:rPr>
      </w:pPr>
      <w:r w:rsidRPr="001823BC">
        <w:rPr>
          <w:iCs/>
          <w:szCs w:val="20"/>
        </w:rPr>
        <w:lastRenderedPageBreak/>
        <w:t xml:space="preserve">(c) </w:t>
      </w:r>
      <w:r w:rsidRPr="001823BC">
        <w:rPr>
          <w:iCs/>
          <w:szCs w:val="20"/>
        </w:rPr>
        <w:tab/>
        <w:t xml:space="preserve">The maximum amount (MW) of Regulation Up Service (Reg-Up) that can be provided by Resources providing Fast Responding Regulation Up Service (FRRS-Up); and </w:t>
      </w:r>
    </w:p>
    <w:p w14:paraId="2D4A82E3" w14:textId="77777777" w:rsidR="001823BC" w:rsidRPr="001823BC" w:rsidRDefault="001823BC" w:rsidP="001823BC">
      <w:pPr>
        <w:spacing w:after="240"/>
        <w:ind w:left="1440" w:hanging="720"/>
        <w:rPr>
          <w:iCs/>
          <w:szCs w:val="20"/>
        </w:rPr>
      </w:pPr>
      <w:r w:rsidRPr="001823BC">
        <w:rPr>
          <w:iCs/>
          <w:szCs w:val="20"/>
        </w:rPr>
        <w:t>(d)</w:t>
      </w:r>
      <w:r w:rsidRPr="001823BC">
        <w:rPr>
          <w:iCs/>
          <w:szCs w:val="20"/>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7F1A3F2D"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1E8C154F" w14:textId="77777777" w:rsidR="001823BC" w:rsidRPr="001823BC" w:rsidRDefault="001823BC" w:rsidP="001823BC">
            <w:pPr>
              <w:spacing w:before="120" w:after="240"/>
              <w:rPr>
                <w:b/>
                <w:i/>
                <w:szCs w:val="20"/>
              </w:rPr>
            </w:pPr>
            <w:r w:rsidRPr="001823BC">
              <w:rPr>
                <w:b/>
                <w:i/>
                <w:szCs w:val="20"/>
              </w:rPr>
              <w:t>[NPRR1007:  Delete items (c) and (d) above upon system implementation of the Real-Time Co-Optimization (RTC) project and renumber accordingly.]</w:t>
            </w:r>
          </w:p>
        </w:tc>
      </w:tr>
    </w:tbl>
    <w:p w14:paraId="2CF6AC7E" w14:textId="77777777" w:rsidR="001823BC" w:rsidRPr="001823BC" w:rsidRDefault="001823BC" w:rsidP="001823BC">
      <w:pPr>
        <w:spacing w:before="240" w:after="240"/>
        <w:ind w:left="1440" w:hanging="720"/>
        <w:rPr>
          <w:szCs w:val="20"/>
        </w:rPr>
      </w:pPr>
      <w:r w:rsidRPr="001823BC">
        <w:rPr>
          <w:iCs/>
          <w:szCs w:val="20"/>
        </w:rPr>
        <w:t>(</w:t>
      </w:r>
      <w:r w:rsidRPr="001823BC">
        <w:rPr>
          <w:szCs w:val="20"/>
        </w:rPr>
        <w:t>e</w:t>
      </w:r>
      <w:r w:rsidRPr="001823BC">
        <w:rPr>
          <w:iCs/>
          <w:szCs w:val="20"/>
        </w:rPr>
        <w:t>)</w:t>
      </w:r>
      <w:r w:rsidRPr="001823BC">
        <w:rPr>
          <w:iCs/>
          <w:szCs w:val="20"/>
        </w:rPr>
        <w:tab/>
        <w:t>The minimum capacity required from Resources providing RRS using Primary Frequency Response shall not be less than 1,150 MW.</w:t>
      </w:r>
    </w:p>
    <w:p w14:paraId="0E441D17" w14:textId="709F5F12" w:rsidR="001823BC" w:rsidRPr="001823BC" w:rsidRDefault="001823BC" w:rsidP="001823BC">
      <w:pPr>
        <w:spacing w:after="240"/>
        <w:ind w:left="720" w:hanging="720"/>
        <w:rPr>
          <w:iCs/>
          <w:szCs w:val="20"/>
        </w:rPr>
      </w:pPr>
      <w:r w:rsidRPr="001823BC">
        <w:rPr>
          <w:iCs/>
          <w:szCs w:val="20"/>
        </w:rPr>
        <w:t>(3)</w:t>
      </w:r>
      <w:r w:rsidRPr="001823BC">
        <w:rPr>
          <w:iCs/>
          <w:szCs w:val="20"/>
        </w:rPr>
        <w:tab/>
        <w:t xml:space="preserve">The ERCOT Board shall review and recommend approval of ERCOT's methodology for determining the minimum Ancillary Service requirements, any minimum capacity required from Security-Constrained Economic Dispatch (SCED) dispatchable Resources to provide Non-Spinning Reserve (Non-Spin), the minimum capacity required from Resources providing Primary Frequency Response to provide RRS, the maximum amount of RRS that can be provided by Resources capable of FFR, </w:t>
      </w:r>
      <w:ins w:id="18"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1823BC">
        <w:rPr>
          <w:iCs/>
          <w:szCs w:val="20"/>
        </w:rPr>
        <w:t>and the maximum amount of Reg-Up and Reg-Down that can be provided by Resources providing FRRS-Up and FRRS-Down.  ERCOT shall post on the ERCOT website the ERCOT Methodologies for Determining Minimum Ancillary Service Requirements approved by the ERCOT Board.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0BD511E4"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661CC17D" w14:textId="77777777" w:rsidR="001823BC" w:rsidRPr="001823BC" w:rsidRDefault="001823BC" w:rsidP="001823BC">
            <w:pPr>
              <w:spacing w:before="120" w:after="240"/>
              <w:rPr>
                <w:b/>
                <w:i/>
                <w:szCs w:val="20"/>
              </w:rPr>
            </w:pPr>
            <w:r w:rsidRPr="001823BC">
              <w:rPr>
                <w:b/>
                <w:i/>
                <w:szCs w:val="20"/>
              </w:rPr>
              <w:t>[NPRR1007, NPRR1128, NPRR1171, and NPRR1213:  Replace applicable portions of paragraph (3) above with the following upon system implementation of the Real-Time Co-Optimization (RTC) project for NPRR1007; or upon system implementation for NPRR1128, or NPRR1171; or upon system implementation and upon system implementation of NPRR1171 for NPRR1213:]</w:t>
            </w:r>
          </w:p>
          <w:p w14:paraId="7837B2D8" w14:textId="24D13AE0" w:rsidR="001823BC" w:rsidRPr="001823BC" w:rsidRDefault="001823BC" w:rsidP="001823BC">
            <w:pPr>
              <w:spacing w:after="240"/>
              <w:ind w:left="720" w:hanging="720"/>
              <w:rPr>
                <w:iCs/>
                <w:szCs w:val="20"/>
              </w:rPr>
            </w:pPr>
            <w:r w:rsidRPr="001823BC">
              <w:rPr>
                <w:iCs/>
                <w:szCs w:val="20"/>
              </w:rPr>
              <w:t>(3)</w:t>
            </w:r>
            <w:r w:rsidRPr="001823BC">
              <w:rPr>
                <w:iCs/>
                <w:szCs w:val="20"/>
              </w:rPr>
              <w:tab/>
              <w:t xml:space="preserve">The ERCOT Board shall review and recommend approval of ERCOT's methodology for determining the minimum Ancillary Service requirements, </w:t>
            </w:r>
            <w:r w:rsidRPr="001823BC">
              <w:rPr>
                <w:szCs w:val="20"/>
              </w:rP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the maximum amount of ECRS that can be provided by DGRs and DESRs that are interconnected to a distribution circuit that is subject to Load shed, </w:t>
            </w:r>
            <w:r w:rsidRPr="001823BC">
              <w:rPr>
                <w:iCs/>
                <w:szCs w:val="20"/>
              </w:rPr>
              <w:t xml:space="preserve">the minimum capacity required from Resources providing </w:t>
            </w:r>
            <w:r w:rsidRPr="001823BC">
              <w:rPr>
                <w:iCs/>
                <w:szCs w:val="20"/>
              </w:rPr>
              <w:lastRenderedPageBreak/>
              <w:t>Primary Frequency Response to provide RRS, the maximum amount of RRS that can be provided by Resources capable of FFR,</w:t>
            </w:r>
            <w:r w:rsidRPr="001823BC">
              <w:rPr>
                <w:szCs w:val="20"/>
              </w:rPr>
              <w:t xml:space="preserve"> </w:t>
            </w:r>
            <w:ins w:id="19"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1823BC">
              <w:rPr>
                <w:szCs w:val="20"/>
              </w:rPr>
              <w:t>and the Operating Hours where prioritizing procurement of FFR up to the maximum FFR amount is beneficial in improving reliability</w:t>
            </w:r>
            <w:r w:rsidRPr="001823BC">
              <w:rPr>
                <w:iCs/>
                <w:szCs w:val="20"/>
              </w:rPr>
              <w:t>.  ERCOT shall post on the ERCOT website the ERCOT Methodologies for Determining Minimum Ancillary Service Requirements approved by the ERCOT Board.</w:t>
            </w:r>
            <w:r w:rsidRPr="001823BC">
              <w:rPr>
                <w:szCs w:val="20"/>
              </w:rPr>
              <w:t xml:space="preserve">  Any such recommendations require approval by the Public Utility Commission of Texas (PUCT) prior to implementation.</w:t>
            </w:r>
          </w:p>
        </w:tc>
      </w:tr>
    </w:tbl>
    <w:p w14:paraId="081C1067" w14:textId="77777777" w:rsidR="001823BC" w:rsidRPr="001823BC" w:rsidRDefault="001823BC" w:rsidP="001823BC">
      <w:pPr>
        <w:spacing w:before="240" w:after="240"/>
        <w:ind w:left="720" w:hanging="720"/>
        <w:rPr>
          <w:iCs/>
          <w:szCs w:val="20"/>
        </w:rPr>
      </w:pPr>
      <w:r w:rsidRPr="001823BC">
        <w:rPr>
          <w:iCs/>
          <w:szCs w:val="20"/>
        </w:rPr>
        <w:lastRenderedPageBreak/>
        <w:t>(4)</w:t>
      </w:r>
      <w:r w:rsidRPr="001823BC">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281823AF"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37ADF837" w14:textId="77777777" w:rsidR="001823BC" w:rsidRPr="001823BC" w:rsidRDefault="001823BC" w:rsidP="001823BC">
            <w:pPr>
              <w:spacing w:before="120" w:after="240"/>
              <w:rPr>
                <w:b/>
                <w:i/>
                <w:szCs w:val="20"/>
              </w:rPr>
            </w:pPr>
            <w:r w:rsidRPr="001823BC">
              <w:rPr>
                <w:b/>
                <w:i/>
                <w:szCs w:val="20"/>
              </w:rPr>
              <w:t>[NPRR1007:  Delete paragraph (4) above upon system implementation of the Real-Time Co-Optimization (RTC) project and renumber accordingly.]</w:t>
            </w:r>
          </w:p>
        </w:tc>
      </w:tr>
    </w:tbl>
    <w:p w14:paraId="411DB1E9" w14:textId="77777777" w:rsidR="001823BC" w:rsidRPr="001823BC" w:rsidRDefault="001823BC" w:rsidP="001823BC">
      <w:pPr>
        <w:spacing w:before="240" w:after="240"/>
        <w:ind w:left="720" w:hanging="720"/>
        <w:rPr>
          <w:iCs/>
          <w:szCs w:val="20"/>
        </w:rPr>
      </w:pPr>
      <w:r w:rsidRPr="001823BC">
        <w:rPr>
          <w:iCs/>
          <w:szCs w:val="20"/>
        </w:rPr>
        <w:t>(5)</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823BC" w:rsidDel="00F23422">
        <w:rPr>
          <w:iCs/>
          <w:szCs w:val="20"/>
        </w:rPr>
        <w:t xml:space="preserve"> </w:t>
      </w:r>
      <w:r w:rsidRPr="001823BC">
        <w:rPr>
          <w:iCs/>
          <w:szCs w:val="20"/>
        </w:rPr>
        <w:t>Resources providing RRS using Primary Frequency Response</w:t>
      </w:r>
      <w:r w:rsidRPr="001823BC" w:rsidDel="00F23422">
        <w:rPr>
          <w:iCs/>
          <w:szCs w:val="20"/>
        </w:rPr>
        <w:t xml:space="preserve"> </w:t>
      </w:r>
      <w:r w:rsidRPr="001823BC">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23BC" w:rsidRPr="001823BC" w14:paraId="78C88D5D" w14:textId="77777777" w:rsidTr="00106D2C">
        <w:tc>
          <w:tcPr>
            <w:tcW w:w="9350" w:type="dxa"/>
            <w:tcBorders>
              <w:top w:val="single" w:sz="4" w:space="0" w:color="auto"/>
              <w:left w:val="single" w:sz="4" w:space="0" w:color="auto"/>
              <w:bottom w:val="single" w:sz="4" w:space="0" w:color="auto"/>
              <w:right w:val="single" w:sz="4" w:space="0" w:color="auto"/>
            </w:tcBorders>
            <w:shd w:val="clear" w:color="auto" w:fill="D9D9D9"/>
          </w:tcPr>
          <w:p w14:paraId="2B3F2079" w14:textId="77777777" w:rsidR="001823BC" w:rsidRPr="001823BC" w:rsidRDefault="001823BC" w:rsidP="001823BC">
            <w:pPr>
              <w:spacing w:before="120" w:after="240"/>
              <w:rPr>
                <w:b/>
                <w:i/>
                <w:szCs w:val="20"/>
              </w:rPr>
            </w:pPr>
            <w:r w:rsidRPr="001823BC">
              <w:rPr>
                <w:b/>
                <w:i/>
                <w:szCs w:val="20"/>
              </w:rPr>
              <w:t>[NPRR1128:  Replace paragraph (5) above with the following upon system implementation:]</w:t>
            </w:r>
          </w:p>
          <w:p w14:paraId="2FCD79DB" w14:textId="77777777" w:rsidR="001823BC" w:rsidRPr="001823BC" w:rsidRDefault="001823BC" w:rsidP="001823BC">
            <w:pPr>
              <w:spacing w:after="240"/>
              <w:ind w:left="720" w:hanging="720"/>
              <w:rPr>
                <w:iCs/>
                <w:szCs w:val="20"/>
              </w:rPr>
            </w:pPr>
            <w:r w:rsidRPr="001823BC">
              <w:rPr>
                <w:iCs/>
                <w:szCs w:val="20"/>
              </w:rPr>
              <w:t>(5)</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823BC" w:rsidDel="00F23422">
              <w:rPr>
                <w:iCs/>
                <w:szCs w:val="20"/>
              </w:rPr>
              <w:t xml:space="preserve"> </w:t>
            </w:r>
            <w:r w:rsidRPr="001823BC">
              <w:rPr>
                <w:iCs/>
                <w:szCs w:val="20"/>
              </w:rPr>
              <w:t>Resources providing RRS using Primary Frequency Response</w:t>
            </w:r>
            <w:r w:rsidRPr="001823BC" w:rsidDel="00F23422">
              <w:rPr>
                <w:iCs/>
                <w:szCs w:val="20"/>
              </w:rPr>
              <w:t xml:space="preserve"> </w:t>
            </w:r>
            <w:r w:rsidRPr="001823BC">
              <w:rPr>
                <w:iCs/>
                <w:szCs w:val="20"/>
              </w:rPr>
              <w:t xml:space="preserve">if it believes that the current posted quantity will have a negative impact on reliability or if it would require additional Regulation Service to be deployed.  ERCOT may add more </w:t>
            </w:r>
            <w:r w:rsidRPr="001823BC">
              <w:rPr>
                <w:szCs w:val="20"/>
              </w:rPr>
              <w:t xml:space="preserve">Operating Hours where prioritizing procurement of FFR up to the maximum FFR amount is beneficial in </w:t>
            </w:r>
            <w:r w:rsidRPr="001823BC">
              <w:rPr>
                <w:szCs w:val="20"/>
              </w:rPr>
              <w:lastRenderedPageBreak/>
              <w:t>improving reliability if it believes that these additional hours are vulnerable to low system inertia.  ERCOT will issue an operations notice when such a change is made.</w:t>
            </w:r>
          </w:p>
        </w:tc>
      </w:tr>
    </w:tbl>
    <w:p w14:paraId="40E41B93" w14:textId="77777777" w:rsidR="001823BC" w:rsidRPr="001823BC" w:rsidRDefault="001823BC" w:rsidP="001823BC">
      <w:pPr>
        <w:spacing w:before="240" w:after="240"/>
        <w:ind w:left="720" w:hanging="720"/>
        <w:rPr>
          <w:szCs w:val="20"/>
        </w:rPr>
      </w:pPr>
      <w:r w:rsidRPr="001823BC">
        <w:rPr>
          <w:szCs w:val="20"/>
        </w:rPr>
        <w:lastRenderedPageBreak/>
        <w:t>(6)</w:t>
      </w:r>
      <w:r w:rsidRPr="001823BC">
        <w:rPr>
          <w:szCs w:val="20"/>
        </w:rPr>
        <w:tab/>
        <w:t>The amount of RRS that a Qualified Scheduling Entity (QSE) can self-arrange using a Load Resource excluding Controllable Load Resources (CLRs)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0A02BABC" w14:textId="77777777" w:rsidR="001823BC" w:rsidRPr="001823BC" w:rsidRDefault="001823BC" w:rsidP="001823BC">
      <w:pPr>
        <w:spacing w:after="240"/>
        <w:ind w:left="720" w:hanging="720"/>
        <w:rPr>
          <w:iCs/>
          <w:szCs w:val="20"/>
        </w:rPr>
      </w:pPr>
      <w:r w:rsidRPr="001823BC">
        <w:rPr>
          <w:iCs/>
          <w:szCs w:val="20"/>
        </w:rPr>
        <w:t>(7)</w:t>
      </w:r>
      <w:r w:rsidRPr="001823BC">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 to the lesser of the 60% limit or the limit established by ERCOT in paragraph (5) above.</w:t>
      </w:r>
    </w:p>
    <w:p w14:paraId="25C27A17" w14:textId="77777777" w:rsidR="001823BC" w:rsidRPr="001823BC" w:rsidRDefault="001823BC" w:rsidP="001823BC">
      <w:pPr>
        <w:spacing w:after="240"/>
        <w:ind w:left="720" w:hanging="720"/>
        <w:rPr>
          <w:iCs/>
          <w:szCs w:val="20"/>
        </w:rPr>
      </w:pPr>
      <w:r w:rsidRPr="001823BC">
        <w:rPr>
          <w:iCs/>
          <w:szCs w:val="20"/>
        </w:rPr>
        <w:t>(8)</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 xml:space="preserve">Resources providing ECRS.  The amount of Load Resources excluding CLRs that may or may not be on high-set under-frequency relays providing ECRS is limited to 50% of the total ERCOT ECRS requirement. </w:t>
      </w:r>
    </w:p>
    <w:p w14:paraId="30D29C3F" w14:textId="77777777" w:rsidR="001823BC" w:rsidRPr="001823BC" w:rsidRDefault="001823BC" w:rsidP="001823BC">
      <w:pPr>
        <w:spacing w:after="240"/>
        <w:ind w:left="720" w:hanging="720"/>
        <w:rPr>
          <w:iCs/>
          <w:szCs w:val="20"/>
        </w:rPr>
      </w:pPr>
      <w:r w:rsidRPr="001823BC">
        <w:rPr>
          <w:iCs/>
          <w:szCs w:val="20"/>
        </w:rPr>
        <w:t>(9)</w:t>
      </w:r>
      <w:r w:rsidRPr="001823BC">
        <w:rPr>
          <w:iCs/>
          <w:szCs w:val="20"/>
        </w:rPr>
        <w:tab/>
        <w:t xml:space="preserve">The amount of ECRS that a QSE can self-arrange using a Load Resource excluding CLRs is limited to the lower of: </w:t>
      </w:r>
    </w:p>
    <w:p w14:paraId="1AC0F933" w14:textId="77777777" w:rsidR="001823BC" w:rsidRPr="001823BC" w:rsidRDefault="001823BC" w:rsidP="001823BC">
      <w:pPr>
        <w:spacing w:after="240"/>
        <w:ind w:left="1440" w:hanging="720"/>
        <w:rPr>
          <w:szCs w:val="20"/>
        </w:rPr>
      </w:pPr>
      <w:r w:rsidRPr="001823BC">
        <w:rPr>
          <w:szCs w:val="20"/>
        </w:rPr>
        <w:t>(a)</w:t>
      </w:r>
      <w:r w:rsidRPr="001823BC">
        <w:rPr>
          <w:szCs w:val="20"/>
        </w:rPr>
        <w:tab/>
        <w:t>50% of its ECRS Ancillary Service Obligation; or</w:t>
      </w:r>
    </w:p>
    <w:p w14:paraId="7824EAF9" w14:textId="77777777" w:rsidR="001823BC" w:rsidRPr="001823BC" w:rsidRDefault="001823BC" w:rsidP="001823BC">
      <w:pPr>
        <w:spacing w:after="240"/>
        <w:ind w:left="1440" w:hanging="720"/>
        <w:rPr>
          <w:szCs w:val="20"/>
        </w:rPr>
      </w:pPr>
      <w:r w:rsidRPr="001823BC">
        <w:rPr>
          <w:szCs w:val="20"/>
        </w:rPr>
        <w:t>(b)</w:t>
      </w:r>
      <w:r w:rsidRPr="001823BC">
        <w:rPr>
          <w:szCs w:val="20"/>
        </w:rPr>
        <w:tab/>
        <w:t xml:space="preserve">A reduced percentage of its ECRS Ancillary Service Obligation based on the limit established by ERCOT in paragraph (8) above.  </w:t>
      </w:r>
    </w:p>
    <w:p w14:paraId="3B573D4E" w14:textId="77777777" w:rsidR="001823BC" w:rsidRPr="001823BC" w:rsidRDefault="001823BC" w:rsidP="001823BC">
      <w:pPr>
        <w:spacing w:after="240"/>
        <w:ind w:left="720" w:hanging="720"/>
        <w:rPr>
          <w:szCs w:val="20"/>
        </w:rPr>
      </w:pPr>
      <w:r w:rsidRPr="001823BC">
        <w:rPr>
          <w:iCs/>
          <w:szCs w:val="20"/>
        </w:rPr>
        <w:t>(10)</w:t>
      </w:r>
      <w:r w:rsidRPr="001823BC">
        <w:rPr>
          <w:iCs/>
          <w:szCs w:val="20"/>
        </w:rPr>
        <w:tab/>
        <w:t>A QSE may offer more of the Load Resource above the percentage limit established by ERCOT for sale of ECRS to other Market Participants.  The total amount of ECRS using the Load Resource excluding CLRs procured by ERCOT is also limited to the lesser of the 50% limit or the limit established by ERCOT in paragraph (9) above.</w:t>
      </w:r>
    </w:p>
    <w:p w14:paraId="1CD7B414" w14:textId="77777777" w:rsidR="001823BC" w:rsidRPr="001823BC" w:rsidRDefault="001823BC" w:rsidP="001823BC">
      <w:pPr>
        <w:spacing w:after="240"/>
        <w:ind w:left="720" w:hanging="720"/>
        <w:rPr>
          <w:iCs/>
          <w:szCs w:val="20"/>
        </w:rPr>
      </w:pPr>
      <w:r w:rsidRPr="001823BC">
        <w:rPr>
          <w:iCs/>
          <w:szCs w:val="20"/>
        </w:rPr>
        <w:t>(11)</w:t>
      </w:r>
      <w:r w:rsidRPr="001823BC">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A241578" w14:textId="77777777" w:rsidR="001823BC" w:rsidRPr="001823BC" w:rsidRDefault="001823BC" w:rsidP="001823BC">
      <w:pPr>
        <w:spacing w:after="240"/>
        <w:ind w:left="720" w:hanging="720"/>
        <w:rPr>
          <w:iCs/>
          <w:szCs w:val="20"/>
        </w:rPr>
      </w:pPr>
      <w:r w:rsidRPr="001823BC">
        <w:rPr>
          <w:iCs/>
          <w:szCs w:val="20"/>
        </w:rPr>
        <w:t>(12)</w:t>
      </w:r>
      <w:r w:rsidRPr="001823BC">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75586AE4" w14:textId="77777777" w:rsidR="001823BC" w:rsidRPr="001823BC" w:rsidRDefault="001823BC" w:rsidP="001823BC">
      <w:pPr>
        <w:spacing w:after="240"/>
        <w:ind w:left="720" w:hanging="720"/>
        <w:rPr>
          <w:iCs/>
          <w:szCs w:val="20"/>
        </w:rPr>
      </w:pPr>
      <w:r w:rsidRPr="001823BC">
        <w:rPr>
          <w:iCs/>
          <w:szCs w:val="20"/>
        </w:rPr>
        <w:t>(13)</w:t>
      </w:r>
      <w:r w:rsidRPr="001823BC">
        <w:rPr>
          <w:iCs/>
          <w:szCs w:val="20"/>
        </w:rPr>
        <w:tab/>
        <w:t xml:space="preserve">Resources can only provide FRRS-Up or FRRS-Down if awarded Regulation Service in the Day-Ahead Market (DAM) for that </w:t>
      </w:r>
      <w:proofErr w:type="gramStart"/>
      <w:r w:rsidRPr="001823BC">
        <w:rPr>
          <w:iCs/>
          <w:szCs w:val="20"/>
        </w:rPr>
        <w:t>particular Resource</w:t>
      </w:r>
      <w:proofErr w:type="gramEnd"/>
      <w:r w:rsidRPr="001823BC">
        <w:rPr>
          <w:iCs/>
          <w:szCs w:val="20"/>
        </w:rPr>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792EC9DC"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5C09A5E9" w14:textId="77777777" w:rsidR="001823BC" w:rsidRPr="001823BC" w:rsidRDefault="001823BC" w:rsidP="001823BC">
            <w:pPr>
              <w:spacing w:before="120" w:after="240"/>
              <w:rPr>
                <w:b/>
                <w:i/>
                <w:szCs w:val="20"/>
              </w:rPr>
            </w:pPr>
            <w:r w:rsidRPr="001823BC">
              <w:rPr>
                <w:b/>
                <w:i/>
                <w:szCs w:val="20"/>
              </w:rPr>
              <w:lastRenderedPageBreak/>
              <w:t>[NPRR1007:  Delete paragraphs (11)-(13) above upon system implementation of the Real-Time Co-Optimization (RTC) project.]</w:t>
            </w:r>
          </w:p>
        </w:tc>
      </w:tr>
    </w:tbl>
    <w:p w14:paraId="1051ACDA" w14:textId="72796305" w:rsidR="008D4C31" w:rsidRDefault="008D4C31" w:rsidP="001823BC">
      <w:pPr>
        <w:pStyle w:val="H2"/>
        <w:spacing w:before="480"/>
      </w:pPr>
      <w:commentRangeStart w:id="20"/>
      <w:r w:rsidRPr="00B14A27">
        <w:t>3.18</w:t>
      </w:r>
      <w:commentRangeEnd w:id="20"/>
      <w:r w:rsidR="00B13B21">
        <w:rPr>
          <w:rStyle w:val="CommentReference"/>
          <w:b w:val="0"/>
        </w:rPr>
        <w:commentReference w:id="20"/>
      </w:r>
      <w:r w:rsidRPr="00B14A27">
        <w:tab/>
        <w:t>Resource Limits in Providing Ancilla</w:t>
      </w:r>
      <w:bookmarkEnd w:id="1"/>
      <w:r w:rsidRPr="00B14A27">
        <w:t>ry Service</w:t>
      </w:r>
      <w:bookmarkEnd w:id="2"/>
      <w:bookmarkEnd w:id="3"/>
      <w:bookmarkEnd w:id="4"/>
      <w:bookmarkEnd w:id="5"/>
      <w:bookmarkEnd w:id="6"/>
      <w:bookmarkEnd w:id="7"/>
      <w:bookmarkEnd w:id="8"/>
      <w:bookmarkEnd w:id="9"/>
      <w:bookmarkEnd w:id="10"/>
      <w:bookmarkEnd w:id="11"/>
      <w:bookmarkEnd w:id="12"/>
      <w:bookmarkEnd w:id="13"/>
      <w:bookmarkEnd w:id="14"/>
      <w:r>
        <w:t xml:space="preserve"> </w:t>
      </w:r>
    </w:p>
    <w:bookmarkEnd w:id="15"/>
    <w:bookmarkEnd w:id="16"/>
    <w:p w14:paraId="4D5F84C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C72FE2">
        <w:rPr>
          <w:szCs w:val="20"/>
        </w:rPr>
        <w:t xml:space="preserve"> (ECRS), </w:t>
      </w:r>
      <w:r w:rsidRPr="00C72FE2">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4554D6F3"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475CC6A" w14:textId="77777777" w:rsidR="00C72FE2" w:rsidRPr="00C72FE2" w:rsidRDefault="00C72FE2" w:rsidP="00C72FE2">
            <w:pPr>
              <w:spacing w:before="120" w:after="240"/>
              <w:rPr>
                <w:b/>
                <w:i/>
                <w:szCs w:val="20"/>
              </w:rPr>
            </w:pPr>
            <w:r w:rsidRPr="00C72FE2">
              <w:rPr>
                <w:b/>
                <w:i/>
                <w:szCs w:val="20"/>
              </w:rPr>
              <w:t>[NPRR1007:  Replace paragraph (1) above with the following upon system implementation of the Real-Time Co-Optimization (RTC) project:]</w:t>
            </w:r>
          </w:p>
          <w:p w14:paraId="162FDD9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C72FE2">
              <w:rPr>
                <w:szCs w:val="20"/>
              </w:rPr>
              <w:t>ERCOT Contingency Reserve Service</w:t>
            </w:r>
            <w:r w:rsidRPr="00C72FE2">
              <w:rPr>
                <w:iCs/>
                <w:szCs w:val="20"/>
              </w:rPr>
              <w:t xml:space="preserve"> (ECRS), Regulation Up Service (Reg-Up), Regulation Down Service (Reg-Down), and Non-Spinning Reserve (Non-Spin).</w:t>
            </w:r>
          </w:p>
        </w:tc>
      </w:tr>
    </w:tbl>
    <w:p w14:paraId="62C71419" w14:textId="77777777" w:rsidR="00C72FE2" w:rsidRPr="00C72FE2" w:rsidRDefault="00C72FE2" w:rsidP="00C72FE2">
      <w:pPr>
        <w:spacing w:before="240" w:after="240"/>
        <w:ind w:left="720" w:hanging="720"/>
        <w:rPr>
          <w:iCs/>
          <w:szCs w:val="20"/>
        </w:rPr>
      </w:pPr>
      <w:r w:rsidRPr="00C72FE2">
        <w:rPr>
          <w:iCs/>
          <w:szCs w:val="20"/>
        </w:rPr>
        <w:t>(2)</w:t>
      </w:r>
      <w:r w:rsidRPr="00C72FE2">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7BFCE6D9"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0A5AEB89" w14:textId="77777777" w:rsidR="00C72FE2" w:rsidRPr="00C72FE2" w:rsidRDefault="00C72FE2" w:rsidP="00C72FE2">
            <w:pPr>
              <w:spacing w:before="120" w:after="240"/>
              <w:rPr>
                <w:b/>
                <w:i/>
                <w:szCs w:val="20"/>
              </w:rPr>
            </w:pPr>
            <w:r w:rsidRPr="00C72FE2">
              <w:rPr>
                <w:b/>
                <w:i/>
                <w:szCs w:val="20"/>
              </w:rPr>
              <w:t>[NPRR1007:  Replace paragraph (2) above with the following upon system implementation of the Real-Time Co-Optimization (RTC) project:]</w:t>
            </w:r>
          </w:p>
          <w:p w14:paraId="5D0AA230" w14:textId="77777777" w:rsidR="00C72FE2" w:rsidRPr="00C72FE2" w:rsidRDefault="00C72FE2" w:rsidP="00C72FE2">
            <w:pPr>
              <w:spacing w:after="240"/>
              <w:ind w:left="720" w:hanging="720"/>
              <w:rPr>
                <w:iCs/>
                <w:szCs w:val="20"/>
              </w:rPr>
            </w:pPr>
            <w:r w:rsidRPr="00C72FE2">
              <w:rPr>
                <w:iCs/>
                <w:szCs w:val="20"/>
              </w:rPr>
              <w:t>(2)</w:t>
            </w:r>
            <w:r w:rsidRPr="00C72FE2">
              <w:rPr>
                <w:iCs/>
                <w:szCs w:val="20"/>
              </w:rPr>
              <w:tab/>
              <w:t>For Non-Spin, the amount of Non-Spin awarded must be less than or equal to the HSL for Off-Line Generation Resources.</w:t>
            </w:r>
          </w:p>
        </w:tc>
      </w:tr>
    </w:tbl>
    <w:p w14:paraId="303103C0" w14:textId="77777777" w:rsidR="00C72FE2" w:rsidRPr="00C72FE2" w:rsidRDefault="00C72FE2" w:rsidP="00C72FE2">
      <w:pPr>
        <w:spacing w:before="240" w:after="240"/>
        <w:ind w:left="720" w:hanging="720"/>
        <w:rPr>
          <w:iCs/>
          <w:szCs w:val="20"/>
        </w:rPr>
      </w:pPr>
      <w:r w:rsidRPr="00C72FE2">
        <w:rPr>
          <w:iCs/>
          <w:szCs w:val="20"/>
        </w:rPr>
        <w:t>(3)</w:t>
      </w:r>
      <w:r w:rsidRPr="00C72FE2">
        <w:rPr>
          <w:iCs/>
          <w:szCs w:val="20"/>
        </w:rPr>
        <w:tab/>
        <w:t>For RRS:</w:t>
      </w:r>
    </w:p>
    <w:p w14:paraId="6369AC66" w14:textId="1F39045F"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1" w:author="ERCOT" w:date="2024-10-16T08:47:00Z">
        <w:r>
          <w:rPr>
            <w:szCs w:val="20"/>
          </w:rPr>
          <w:t>using Primary Frequency Response</w:t>
        </w:r>
        <w:r w:rsidRPr="00C72FE2">
          <w:rPr>
            <w:szCs w:val="20"/>
          </w:rPr>
          <w:t xml:space="preserve"> </w:t>
        </w:r>
      </w:ins>
      <w:r w:rsidRPr="00C72FE2">
        <w:rPr>
          <w:szCs w:val="20"/>
        </w:rPr>
        <w:t xml:space="preserve">awarded to or self-arranged from an On-Line </w:t>
      </w:r>
      <w:del w:id="22" w:author="ERCOT" w:date="2024-10-16T08:47:00Z">
        <w:r w:rsidRPr="00C72FE2" w:rsidDel="00C72FE2">
          <w:rPr>
            <w:szCs w:val="20"/>
          </w:rPr>
          <w:delText xml:space="preserve">Generation </w:delText>
        </w:r>
      </w:del>
      <w:r w:rsidRPr="00C72FE2">
        <w:rPr>
          <w:szCs w:val="20"/>
        </w:rPr>
        <w:t>Resource is dependent upon the verified droop characteristics of the Resource.  ERCOT shall calculate and update, using the methodology described in</w:t>
      </w:r>
      <w:del w:id="23" w:author="ERCOT" w:date="2024-10-16T08:47:00Z">
        <w:r w:rsidRPr="00C72FE2" w:rsidDel="00C72FE2">
          <w:rPr>
            <w:szCs w:val="20"/>
          </w:rPr>
          <w:delText xml:space="preserve"> the</w:delText>
        </w:r>
      </w:del>
      <w:r w:rsidRPr="00C72FE2">
        <w:rPr>
          <w:szCs w:val="20"/>
        </w:rPr>
        <w:t xml:space="preserve"> Nodal Operating Guide</w:t>
      </w:r>
      <w:ins w:id="24" w:author="ERCOT" w:date="2024-10-16T08:47:00Z">
        <w:r w:rsidRPr="00C72FE2">
          <w:rPr>
            <w:color w:val="000000"/>
          </w:rPr>
          <w:t xml:space="preserve"> </w:t>
        </w:r>
        <w:r w:rsidRPr="005B7240">
          <w:rPr>
            <w:color w:val="000000"/>
          </w:rPr>
          <w:t xml:space="preserve">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25" w:author="ERCOT" w:date="2024-10-16T08:47:00Z">
        <w:r>
          <w:rPr>
            <w:color w:val="000000"/>
          </w:rPr>
          <w:t>u</w:t>
        </w:r>
        <w:r w:rsidRPr="00AB473C">
          <w:rPr>
            <w:color w:val="000000"/>
          </w:rPr>
          <w:t>sing Primary Frequency Response</w:t>
        </w:r>
        <w:r w:rsidRPr="00C72FE2">
          <w:rPr>
            <w:szCs w:val="20"/>
          </w:rPr>
          <w:t xml:space="preserve"> </w:t>
        </w:r>
      </w:ins>
      <w:r w:rsidRPr="00C72FE2">
        <w:rPr>
          <w:szCs w:val="20"/>
        </w:rPr>
        <w:t xml:space="preserve">for each </w:t>
      </w:r>
      <w:del w:id="26" w:author="ERCOT" w:date="2024-10-16T08:48: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27" w:author="ERCOT" w:date="2024-10-16T08:48:00Z">
        <w:r w:rsidRPr="00C72FE2" w:rsidDel="00C72FE2">
          <w:rPr>
            <w:szCs w:val="20"/>
          </w:rPr>
          <w:delText xml:space="preserve">Generation </w:delText>
        </w:r>
      </w:del>
      <w:r w:rsidRPr="00C72FE2">
        <w:rPr>
          <w:szCs w:val="20"/>
        </w:rPr>
        <w:t>Resource</w:t>
      </w:r>
      <w:ins w:id="28" w:author="ERCOT" w:date="2024-10-16T08:48:00Z">
        <w:r w:rsidRPr="00C72FE2">
          <w:t xml:space="preserve"> </w:t>
        </w:r>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ins>
      <w:r w:rsidRPr="00C72FE2">
        <w:rPr>
          <w:szCs w:val="20"/>
        </w:rPr>
        <w:t xml:space="preserve"> shall be 20% of its HSL.  A Private Use Network with a registered Resource may use the gross HSL for qualification and establishing a limit on the </w:t>
      </w:r>
      <w:r w:rsidRPr="00C72FE2">
        <w:rPr>
          <w:szCs w:val="20"/>
        </w:rPr>
        <w:lastRenderedPageBreak/>
        <w:t xml:space="preserve">amount of RRS capacity that the Resource within the Private Use Network can provide;  </w:t>
      </w:r>
    </w:p>
    <w:p w14:paraId="6807A21D"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E3234E"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2FCE28F9"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72FE2">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C72FE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02B13B17"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1306B6CB" w14:textId="77777777" w:rsidR="00C72FE2" w:rsidRPr="00C72FE2" w:rsidRDefault="00C72FE2" w:rsidP="00C72FE2">
            <w:pPr>
              <w:spacing w:before="120" w:after="240"/>
              <w:rPr>
                <w:b/>
                <w:i/>
                <w:szCs w:val="20"/>
              </w:rPr>
            </w:pPr>
            <w:r w:rsidRPr="00C72FE2">
              <w:rPr>
                <w:b/>
                <w:i/>
                <w:szCs w:val="20"/>
              </w:rPr>
              <w:t>[NPRR1007:  Replace paragraph (3) above with the following upon system implementation of the Real-Time Co-Optimization (RTC) project:]</w:t>
            </w:r>
          </w:p>
          <w:p w14:paraId="039F5787" w14:textId="77777777" w:rsidR="00C72FE2" w:rsidRPr="00C72FE2" w:rsidRDefault="00C72FE2" w:rsidP="00C72FE2">
            <w:pPr>
              <w:spacing w:after="240"/>
              <w:ind w:left="720" w:hanging="720"/>
              <w:rPr>
                <w:iCs/>
                <w:szCs w:val="20"/>
              </w:rPr>
            </w:pPr>
            <w:r w:rsidRPr="00C72FE2">
              <w:rPr>
                <w:iCs/>
                <w:szCs w:val="20"/>
              </w:rPr>
              <w:t>(3)</w:t>
            </w:r>
            <w:r w:rsidRPr="00C72FE2">
              <w:rPr>
                <w:iCs/>
                <w:szCs w:val="20"/>
              </w:rPr>
              <w:tab/>
              <w:t>For RRS:</w:t>
            </w:r>
          </w:p>
          <w:p w14:paraId="12ED77FD" w14:textId="6A1CC15C"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9" w:author="ERCOT" w:date="2024-10-16T08:44:00Z">
              <w:r>
                <w:t>u</w:t>
              </w:r>
              <w:r w:rsidRPr="00AB473C">
                <w:rPr>
                  <w:color w:val="000000"/>
                </w:rPr>
                <w:t>sing Primary Frequency Response</w:t>
              </w:r>
              <w:r w:rsidRPr="002B7F0E">
                <w:rPr>
                  <w:szCs w:val="20"/>
                </w:rPr>
                <w:t xml:space="preserve"> </w:t>
              </w:r>
            </w:ins>
            <w:r w:rsidRPr="00C72FE2">
              <w:rPr>
                <w:szCs w:val="20"/>
              </w:rPr>
              <w:t xml:space="preserve">that can be provided by an On-Line </w:t>
            </w:r>
            <w:del w:id="30" w:author="ERCOT" w:date="2024-10-16T08:45:00Z">
              <w:r w:rsidRPr="00C72FE2" w:rsidDel="00C72FE2">
                <w:rPr>
                  <w:szCs w:val="20"/>
                </w:rPr>
                <w:delText xml:space="preserve">Generation </w:delText>
              </w:r>
            </w:del>
            <w:r w:rsidRPr="00C72FE2">
              <w:rPr>
                <w:szCs w:val="20"/>
              </w:rPr>
              <w:t xml:space="preserve">Resource is dependent upon the verified droop characteristics of the Resource.  ERCOT shall calculate and update, using the methodology described in </w:t>
            </w:r>
            <w:del w:id="31" w:author="ERCOT" w:date="2024-10-16T08:45:00Z">
              <w:r w:rsidRPr="00C72FE2" w:rsidDel="00C72FE2">
                <w:rPr>
                  <w:szCs w:val="20"/>
                </w:rPr>
                <w:delText xml:space="preserve">the </w:delText>
              </w:r>
            </w:del>
            <w:r w:rsidRPr="00C72FE2">
              <w:rPr>
                <w:szCs w:val="20"/>
              </w:rPr>
              <w:t>Nodal Operating Guide</w:t>
            </w:r>
            <w:ins w:id="32" w:author="ERCOT" w:date="2024-10-16T08:45:00Z">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33" w:author="ERCOT" w:date="2024-10-16T08:45:00Z">
              <w:r>
                <w:rPr>
                  <w:szCs w:val="20"/>
                </w:rPr>
                <w:t>u</w:t>
              </w:r>
              <w:r w:rsidRPr="00AB473C">
                <w:rPr>
                  <w:color w:val="000000"/>
                </w:rPr>
                <w:t>sing Primary Frequency Response</w:t>
              </w:r>
              <w:r w:rsidRPr="00C72FE2">
                <w:rPr>
                  <w:szCs w:val="20"/>
                </w:rPr>
                <w:t xml:space="preserve"> </w:t>
              </w:r>
            </w:ins>
            <w:r w:rsidRPr="00C72FE2">
              <w:rPr>
                <w:szCs w:val="20"/>
              </w:rPr>
              <w:t xml:space="preserve">for each </w:t>
            </w:r>
            <w:del w:id="34" w:author="ERCOT" w:date="2024-10-16T08:45: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35" w:author="ERCOT" w:date="2024-10-16T08:46:00Z">
              <w:r w:rsidRPr="00C72FE2" w:rsidDel="00C72FE2">
                <w:rPr>
                  <w:szCs w:val="20"/>
                </w:rPr>
                <w:delText xml:space="preserve">Generation </w:delText>
              </w:r>
            </w:del>
            <w:r w:rsidRPr="00C72FE2">
              <w:rPr>
                <w:szCs w:val="20"/>
              </w:rPr>
              <w:t xml:space="preserve">Resource </w:t>
            </w:r>
            <w:ins w:id="36" w:author="ERCOT" w:date="2024-10-16T08:46:00Z">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r w:rsidRPr="00C72FE2">
                <w:rPr>
                  <w:szCs w:val="20"/>
                </w:rPr>
                <w:t xml:space="preserve"> </w:t>
              </w:r>
            </w:ins>
            <w:r w:rsidRPr="00C72FE2">
              <w:rPr>
                <w:szCs w:val="20"/>
              </w:rPr>
              <w:t xml:space="preserve">shall be 20% of its HSL.  A Private Use Network with a registered Resource may use the gross HSL for qualification </w:t>
            </w:r>
            <w:r w:rsidRPr="00C72FE2">
              <w:rPr>
                <w:szCs w:val="20"/>
              </w:rPr>
              <w:lastRenderedPageBreak/>
              <w:t xml:space="preserve">and establishing a limit on the amount of RRS capacity that the Resource within the Private Use Network can provide;  </w:t>
            </w:r>
          </w:p>
          <w:p w14:paraId="3B20E340"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77BAECE2"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591E83C0"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43488C4" w14:textId="77777777" w:rsidR="00C72FE2" w:rsidRPr="00C72FE2" w:rsidRDefault="00C72FE2" w:rsidP="00C72FE2">
      <w:pPr>
        <w:spacing w:before="240" w:after="240"/>
        <w:ind w:left="720" w:hanging="720"/>
        <w:rPr>
          <w:iCs/>
          <w:szCs w:val="20"/>
        </w:rPr>
      </w:pPr>
      <w:r w:rsidRPr="00C72FE2">
        <w:rPr>
          <w:iCs/>
          <w:szCs w:val="20"/>
        </w:rPr>
        <w:lastRenderedPageBreak/>
        <w:t>(4)</w:t>
      </w:r>
      <w:r w:rsidRPr="00C72FE2">
        <w:rPr>
          <w:iCs/>
          <w:szCs w:val="20"/>
        </w:rPr>
        <w:tab/>
        <w:t>For ECRS:</w:t>
      </w:r>
    </w:p>
    <w:p w14:paraId="4E6FB5E0"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provided from an On-Line Generation Resource must be less than or equal to ten times the Emergency Ramp Rate;</w:t>
      </w:r>
    </w:p>
    <w:p w14:paraId="2EA127B8"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777D9369"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78D0D9F" w14:textId="77777777" w:rsidR="00C72FE2" w:rsidRPr="00C72FE2" w:rsidRDefault="00C72FE2" w:rsidP="00C72FE2">
      <w:pPr>
        <w:spacing w:after="240"/>
        <w:ind w:left="1440" w:hanging="720"/>
        <w:rPr>
          <w:szCs w:val="20"/>
        </w:rPr>
      </w:pPr>
      <w:r w:rsidRPr="00C72FE2">
        <w:rPr>
          <w:szCs w:val="20"/>
        </w:rPr>
        <w:t>(d)</w:t>
      </w:r>
      <w:r w:rsidRPr="00C72FE2">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073F672A"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9504495" w14:textId="77777777" w:rsidR="00C72FE2" w:rsidRPr="00C72FE2" w:rsidRDefault="00C72FE2" w:rsidP="00C72FE2">
            <w:pPr>
              <w:spacing w:before="120" w:after="240"/>
              <w:rPr>
                <w:b/>
                <w:i/>
                <w:szCs w:val="20"/>
              </w:rPr>
            </w:pPr>
            <w:r w:rsidRPr="00C72FE2">
              <w:rPr>
                <w:b/>
                <w:i/>
                <w:szCs w:val="20"/>
              </w:rPr>
              <w:t>[NPRR1007:  Replace applicable portions of paragraph (4) above with the following upon system implementation of the Real-Time Co-Optimization (RTC) project:]</w:t>
            </w:r>
          </w:p>
          <w:p w14:paraId="4763EE55" w14:textId="77777777" w:rsidR="00C72FE2" w:rsidRPr="00C72FE2" w:rsidRDefault="00C72FE2" w:rsidP="00C72FE2">
            <w:pPr>
              <w:spacing w:after="240"/>
              <w:ind w:left="720" w:hanging="720"/>
              <w:rPr>
                <w:iCs/>
                <w:szCs w:val="20"/>
              </w:rPr>
            </w:pPr>
            <w:r w:rsidRPr="00C72FE2">
              <w:rPr>
                <w:iCs/>
                <w:szCs w:val="20"/>
              </w:rPr>
              <w:t>(4)</w:t>
            </w:r>
            <w:r w:rsidRPr="00C72FE2">
              <w:rPr>
                <w:iCs/>
                <w:szCs w:val="20"/>
              </w:rPr>
              <w:tab/>
              <w:t>For ECRS:</w:t>
            </w:r>
          </w:p>
          <w:p w14:paraId="5FBB036D"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that can be awarded to an On-Line Generation Resource must be less than or equal to ten times the Emergency Ramp Rate;</w:t>
            </w:r>
          </w:p>
          <w:p w14:paraId="247F508E"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that can be awarded to a Quick Start Generation Resource (QSGR) must be less than or equal to its proven ten-minute capability </w:t>
            </w:r>
            <w:r w:rsidRPr="00C72FE2">
              <w:rPr>
                <w:szCs w:val="20"/>
              </w:rPr>
              <w:lastRenderedPageBreak/>
              <w:t xml:space="preserve">as demonstrated pursuant to paragraph (16) of Section 8.1.1.2, General Capacity Testing Requirements; </w:t>
            </w:r>
          </w:p>
          <w:p w14:paraId="434216E7"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5975620D" w14:textId="77777777" w:rsidR="00C72FE2" w:rsidRPr="00C72FE2" w:rsidRDefault="00C72FE2" w:rsidP="00C72FE2">
            <w:pPr>
              <w:spacing w:after="240"/>
              <w:ind w:left="1440" w:hanging="720"/>
              <w:rPr>
                <w:rFonts w:eastAsia="Calibri"/>
                <w:szCs w:val="20"/>
              </w:rPr>
            </w:pPr>
            <w:r w:rsidRPr="00C72FE2">
              <w:rPr>
                <w:szCs w:val="20"/>
              </w:rPr>
              <w:t>(d)</w:t>
            </w:r>
            <w:r w:rsidRPr="00C72FE2">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433EC4D5" w14:textId="77777777" w:rsidR="00C72FE2" w:rsidRPr="00BA2009" w:rsidRDefault="00C72FE2" w:rsidP="002B7F0E"/>
    <w:sectPr w:rsidR="00C72FE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ERCOT Market Rules" w:date="2024-07-05T15:20:00Z" w:initials="CP">
    <w:p w14:paraId="118A130F" w14:textId="71E40A57" w:rsidR="00B13B21" w:rsidRDefault="00B13B21">
      <w:pPr>
        <w:pStyle w:val="CommentText"/>
      </w:pPr>
      <w:r>
        <w:rPr>
          <w:rStyle w:val="CommentReference"/>
        </w:rPr>
        <w:annotationRef/>
      </w:r>
      <w:r>
        <w:t>Please note NPRR</w:t>
      </w:r>
      <w:r w:rsidR="00C72FE2">
        <w:t xml:space="preserve">s </w:t>
      </w:r>
      <w:r>
        <w:t>1235</w:t>
      </w:r>
      <w:r w:rsidR="00C72FE2">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8A13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28DD2" w16cex:dateUtc="2024-07-05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8A130F" w16cid:durableId="2A328D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6E0843F" w:rsidR="00D176CF" w:rsidRDefault="001256C7">
    <w:pPr>
      <w:pStyle w:val="Footer"/>
      <w:tabs>
        <w:tab w:val="clear" w:pos="4320"/>
        <w:tab w:val="clear" w:pos="8640"/>
        <w:tab w:val="right" w:pos="9360"/>
      </w:tabs>
      <w:rPr>
        <w:rFonts w:ascii="Arial" w:hAnsi="Arial" w:cs="Arial"/>
        <w:sz w:val="18"/>
      </w:rPr>
    </w:pPr>
    <w:r>
      <w:rPr>
        <w:rFonts w:ascii="Arial" w:hAnsi="Arial" w:cs="Arial"/>
        <w:sz w:val="18"/>
      </w:rPr>
      <w:t>1257</w:t>
    </w:r>
    <w:r w:rsidR="00D176CF">
      <w:rPr>
        <w:rFonts w:ascii="Arial" w:hAnsi="Arial" w:cs="Arial"/>
        <w:sz w:val="18"/>
      </w:rPr>
      <w:t>NPRR</w:t>
    </w:r>
    <w:r w:rsidR="00564D62">
      <w:rPr>
        <w:rFonts w:ascii="Arial" w:hAnsi="Arial" w:cs="Arial"/>
        <w:sz w:val="18"/>
      </w:rPr>
      <w:t>-</w:t>
    </w:r>
    <w:r w:rsidR="00A51F56">
      <w:rPr>
        <w:rFonts w:ascii="Arial" w:hAnsi="Arial" w:cs="Arial"/>
        <w:sz w:val="18"/>
      </w:rPr>
      <w:t>1</w:t>
    </w:r>
    <w:r w:rsidR="007A3263">
      <w:rPr>
        <w:rFonts w:ascii="Arial" w:hAnsi="Arial" w:cs="Arial"/>
        <w:sz w:val="18"/>
      </w:rPr>
      <w:t>2</w:t>
    </w:r>
    <w:r w:rsidR="00F90C88">
      <w:rPr>
        <w:rFonts w:ascii="Arial" w:hAnsi="Arial" w:cs="Arial"/>
        <w:sz w:val="18"/>
      </w:rPr>
      <w:t xml:space="preserve"> PRS Report</w:t>
    </w:r>
    <w:r w:rsidR="00564D62">
      <w:rPr>
        <w:rFonts w:ascii="Arial" w:hAnsi="Arial" w:cs="Arial"/>
        <w:sz w:val="18"/>
      </w:rPr>
      <w:t xml:space="preserve"> </w:t>
    </w:r>
    <w:r w:rsidR="007A3263">
      <w:rPr>
        <w:rFonts w:ascii="Arial" w:hAnsi="Arial" w:cs="Arial"/>
        <w:sz w:val="18"/>
      </w:rPr>
      <w:t>011525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7833" w14:textId="19BB1176" w:rsidR="002B7F0E" w:rsidRDefault="00F90C88" w:rsidP="002B7F0E">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E9115E"/>
    <w:multiLevelType w:val="hybridMultilevel"/>
    <w:tmpl w:val="F874401E"/>
    <w:lvl w:ilvl="0" w:tplc="0A1EA084">
      <w:start w:val="1"/>
      <w:numFmt w:val="bullet"/>
      <w:lvlText w:val="•"/>
      <w:lvlJc w:val="left"/>
      <w:pPr>
        <w:tabs>
          <w:tab w:val="num" w:pos="720"/>
        </w:tabs>
        <w:ind w:left="720" w:hanging="360"/>
      </w:pPr>
      <w:rPr>
        <w:rFonts w:ascii="Arial" w:hAnsi="Arial" w:hint="default"/>
      </w:rPr>
    </w:lvl>
    <w:lvl w:ilvl="1" w:tplc="5EC874A8" w:tentative="1">
      <w:start w:val="1"/>
      <w:numFmt w:val="bullet"/>
      <w:lvlText w:val="•"/>
      <w:lvlJc w:val="left"/>
      <w:pPr>
        <w:tabs>
          <w:tab w:val="num" w:pos="1440"/>
        </w:tabs>
        <w:ind w:left="1440" w:hanging="360"/>
      </w:pPr>
      <w:rPr>
        <w:rFonts w:ascii="Arial" w:hAnsi="Arial" w:hint="default"/>
      </w:rPr>
    </w:lvl>
    <w:lvl w:ilvl="2" w:tplc="D5B0558A" w:tentative="1">
      <w:start w:val="1"/>
      <w:numFmt w:val="bullet"/>
      <w:lvlText w:val="•"/>
      <w:lvlJc w:val="left"/>
      <w:pPr>
        <w:tabs>
          <w:tab w:val="num" w:pos="2160"/>
        </w:tabs>
        <w:ind w:left="2160" w:hanging="360"/>
      </w:pPr>
      <w:rPr>
        <w:rFonts w:ascii="Arial" w:hAnsi="Arial" w:hint="default"/>
      </w:rPr>
    </w:lvl>
    <w:lvl w:ilvl="3" w:tplc="E06417BA" w:tentative="1">
      <w:start w:val="1"/>
      <w:numFmt w:val="bullet"/>
      <w:lvlText w:val="•"/>
      <w:lvlJc w:val="left"/>
      <w:pPr>
        <w:tabs>
          <w:tab w:val="num" w:pos="2880"/>
        </w:tabs>
        <w:ind w:left="2880" w:hanging="360"/>
      </w:pPr>
      <w:rPr>
        <w:rFonts w:ascii="Arial" w:hAnsi="Arial" w:hint="default"/>
      </w:rPr>
    </w:lvl>
    <w:lvl w:ilvl="4" w:tplc="9B36DDE0" w:tentative="1">
      <w:start w:val="1"/>
      <w:numFmt w:val="bullet"/>
      <w:lvlText w:val="•"/>
      <w:lvlJc w:val="left"/>
      <w:pPr>
        <w:tabs>
          <w:tab w:val="num" w:pos="3600"/>
        </w:tabs>
        <w:ind w:left="3600" w:hanging="360"/>
      </w:pPr>
      <w:rPr>
        <w:rFonts w:ascii="Arial" w:hAnsi="Arial" w:hint="default"/>
      </w:rPr>
    </w:lvl>
    <w:lvl w:ilvl="5" w:tplc="651075E2" w:tentative="1">
      <w:start w:val="1"/>
      <w:numFmt w:val="bullet"/>
      <w:lvlText w:val="•"/>
      <w:lvlJc w:val="left"/>
      <w:pPr>
        <w:tabs>
          <w:tab w:val="num" w:pos="4320"/>
        </w:tabs>
        <w:ind w:left="4320" w:hanging="360"/>
      </w:pPr>
      <w:rPr>
        <w:rFonts w:ascii="Arial" w:hAnsi="Arial" w:hint="default"/>
      </w:rPr>
    </w:lvl>
    <w:lvl w:ilvl="6" w:tplc="E8D4D1F8" w:tentative="1">
      <w:start w:val="1"/>
      <w:numFmt w:val="bullet"/>
      <w:lvlText w:val="•"/>
      <w:lvlJc w:val="left"/>
      <w:pPr>
        <w:tabs>
          <w:tab w:val="num" w:pos="5040"/>
        </w:tabs>
        <w:ind w:left="5040" w:hanging="360"/>
      </w:pPr>
      <w:rPr>
        <w:rFonts w:ascii="Arial" w:hAnsi="Arial" w:hint="default"/>
      </w:rPr>
    </w:lvl>
    <w:lvl w:ilvl="7" w:tplc="AAD2A4C0" w:tentative="1">
      <w:start w:val="1"/>
      <w:numFmt w:val="bullet"/>
      <w:lvlText w:val="•"/>
      <w:lvlJc w:val="left"/>
      <w:pPr>
        <w:tabs>
          <w:tab w:val="num" w:pos="5760"/>
        </w:tabs>
        <w:ind w:left="5760" w:hanging="360"/>
      </w:pPr>
      <w:rPr>
        <w:rFonts w:ascii="Arial" w:hAnsi="Arial" w:hint="default"/>
      </w:rPr>
    </w:lvl>
    <w:lvl w:ilvl="8" w:tplc="0B24B48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51FDA"/>
    <w:multiLevelType w:val="hybridMultilevel"/>
    <w:tmpl w:val="4B2A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6"/>
  </w:num>
  <w:num w:numId="19" w16cid:durableId="731661008">
    <w:abstractNumId w:val="10"/>
  </w:num>
  <w:num w:numId="20" w16cid:durableId="1512917052">
    <w:abstractNumId w:val="3"/>
  </w:num>
  <w:num w:numId="21" w16cid:durableId="1566145554">
    <w:abstractNumId w:val="5"/>
  </w:num>
  <w:num w:numId="22" w16cid:durableId="717165464">
    <w:abstractNumId w:val="2"/>
  </w:num>
  <w:num w:numId="23" w16cid:durableId="1257977067">
    <w:abstractNumId w:val="7"/>
  </w:num>
  <w:num w:numId="24" w16cid:durableId="17920176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A5A"/>
    <w:rsid w:val="00046DEA"/>
    <w:rsid w:val="0005583F"/>
    <w:rsid w:val="00060A5A"/>
    <w:rsid w:val="000626EF"/>
    <w:rsid w:val="00064B44"/>
    <w:rsid w:val="00067FE2"/>
    <w:rsid w:val="0007682E"/>
    <w:rsid w:val="000A2869"/>
    <w:rsid w:val="000B3F1C"/>
    <w:rsid w:val="000C77CE"/>
    <w:rsid w:val="000D1AEB"/>
    <w:rsid w:val="000D3E64"/>
    <w:rsid w:val="000E0CF5"/>
    <w:rsid w:val="000E69DB"/>
    <w:rsid w:val="000F13C5"/>
    <w:rsid w:val="000F3492"/>
    <w:rsid w:val="00105A36"/>
    <w:rsid w:val="00123DAC"/>
    <w:rsid w:val="001256C7"/>
    <w:rsid w:val="001313B4"/>
    <w:rsid w:val="00137E8D"/>
    <w:rsid w:val="00142771"/>
    <w:rsid w:val="0014546D"/>
    <w:rsid w:val="001500D9"/>
    <w:rsid w:val="0015410A"/>
    <w:rsid w:val="00156DB7"/>
    <w:rsid w:val="00157228"/>
    <w:rsid w:val="00160C3C"/>
    <w:rsid w:val="001717D9"/>
    <w:rsid w:val="00176375"/>
    <w:rsid w:val="0017783C"/>
    <w:rsid w:val="001823BC"/>
    <w:rsid w:val="00187D5A"/>
    <w:rsid w:val="0019314C"/>
    <w:rsid w:val="001A49BC"/>
    <w:rsid w:val="001A7ECC"/>
    <w:rsid w:val="001B1DD5"/>
    <w:rsid w:val="001D6BF7"/>
    <w:rsid w:val="001E6C13"/>
    <w:rsid w:val="001F38F0"/>
    <w:rsid w:val="002149D7"/>
    <w:rsid w:val="00217327"/>
    <w:rsid w:val="00232F6C"/>
    <w:rsid w:val="00235AF7"/>
    <w:rsid w:val="00237430"/>
    <w:rsid w:val="0026307D"/>
    <w:rsid w:val="00276A99"/>
    <w:rsid w:val="00281749"/>
    <w:rsid w:val="00286AD9"/>
    <w:rsid w:val="002966F3"/>
    <w:rsid w:val="002B39A5"/>
    <w:rsid w:val="002B69F3"/>
    <w:rsid w:val="002B763A"/>
    <w:rsid w:val="002B7F0E"/>
    <w:rsid w:val="002D382A"/>
    <w:rsid w:val="002F1EDD"/>
    <w:rsid w:val="003013F2"/>
    <w:rsid w:val="0030232A"/>
    <w:rsid w:val="003063ED"/>
    <w:rsid w:val="0030694A"/>
    <w:rsid w:val="003069F4"/>
    <w:rsid w:val="00313A24"/>
    <w:rsid w:val="00321ECE"/>
    <w:rsid w:val="00322DDC"/>
    <w:rsid w:val="00342185"/>
    <w:rsid w:val="00344A53"/>
    <w:rsid w:val="00360920"/>
    <w:rsid w:val="00371D6B"/>
    <w:rsid w:val="00374448"/>
    <w:rsid w:val="00377D9A"/>
    <w:rsid w:val="00384709"/>
    <w:rsid w:val="00386C35"/>
    <w:rsid w:val="003A3D77"/>
    <w:rsid w:val="003B016F"/>
    <w:rsid w:val="003B5AED"/>
    <w:rsid w:val="003C2739"/>
    <w:rsid w:val="003C6B7B"/>
    <w:rsid w:val="0040327B"/>
    <w:rsid w:val="004135BD"/>
    <w:rsid w:val="00415A1B"/>
    <w:rsid w:val="004302A4"/>
    <w:rsid w:val="004463BA"/>
    <w:rsid w:val="004714AA"/>
    <w:rsid w:val="004822D4"/>
    <w:rsid w:val="0049290B"/>
    <w:rsid w:val="004A4451"/>
    <w:rsid w:val="004B0907"/>
    <w:rsid w:val="004C5E2D"/>
    <w:rsid w:val="004D2E99"/>
    <w:rsid w:val="004D3958"/>
    <w:rsid w:val="004E1B6F"/>
    <w:rsid w:val="004E22B0"/>
    <w:rsid w:val="004F7998"/>
    <w:rsid w:val="005008DF"/>
    <w:rsid w:val="005045D0"/>
    <w:rsid w:val="00510567"/>
    <w:rsid w:val="00534C6C"/>
    <w:rsid w:val="00555554"/>
    <w:rsid w:val="00564D62"/>
    <w:rsid w:val="005841C0"/>
    <w:rsid w:val="0059260F"/>
    <w:rsid w:val="005A12A6"/>
    <w:rsid w:val="005A7514"/>
    <w:rsid w:val="005B4A6A"/>
    <w:rsid w:val="005C0858"/>
    <w:rsid w:val="005E5074"/>
    <w:rsid w:val="005E73EF"/>
    <w:rsid w:val="00607ED3"/>
    <w:rsid w:val="00612E4F"/>
    <w:rsid w:val="00613501"/>
    <w:rsid w:val="00615D5E"/>
    <w:rsid w:val="00622E99"/>
    <w:rsid w:val="00625E5D"/>
    <w:rsid w:val="00626014"/>
    <w:rsid w:val="00652A7F"/>
    <w:rsid w:val="00657C61"/>
    <w:rsid w:val="0066370F"/>
    <w:rsid w:val="00685E14"/>
    <w:rsid w:val="006865A2"/>
    <w:rsid w:val="006A0784"/>
    <w:rsid w:val="006A697B"/>
    <w:rsid w:val="006B4DDE"/>
    <w:rsid w:val="006D5443"/>
    <w:rsid w:val="006E4597"/>
    <w:rsid w:val="006F7712"/>
    <w:rsid w:val="00700816"/>
    <w:rsid w:val="007061B3"/>
    <w:rsid w:val="00735038"/>
    <w:rsid w:val="00743968"/>
    <w:rsid w:val="00747147"/>
    <w:rsid w:val="00755500"/>
    <w:rsid w:val="007618ED"/>
    <w:rsid w:val="00785415"/>
    <w:rsid w:val="00786294"/>
    <w:rsid w:val="00791CB9"/>
    <w:rsid w:val="00793130"/>
    <w:rsid w:val="007957AE"/>
    <w:rsid w:val="00797DEE"/>
    <w:rsid w:val="007A1BE1"/>
    <w:rsid w:val="007A3263"/>
    <w:rsid w:val="007A69D9"/>
    <w:rsid w:val="007B3233"/>
    <w:rsid w:val="007B5A42"/>
    <w:rsid w:val="007C199B"/>
    <w:rsid w:val="007D3073"/>
    <w:rsid w:val="007D64B9"/>
    <w:rsid w:val="007D72D4"/>
    <w:rsid w:val="007E0452"/>
    <w:rsid w:val="007E3D98"/>
    <w:rsid w:val="007F0B3F"/>
    <w:rsid w:val="00800CDC"/>
    <w:rsid w:val="00806AAC"/>
    <w:rsid w:val="008070C0"/>
    <w:rsid w:val="00811C12"/>
    <w:rsid w:val="008167CA"/>
    <w:rsid w:val="008308AF"/>
    <w:rsid w:val="0083430E"/>
    <w:rsid w:val="00845778"/>
    <w:rsid w:val="0087476E"/>
    <w:rsid w:val="00887E28"/>
    <w:rsid w:val="0089350E"/>
    <w:rsid w:val="008B68B8"/>
    <w:rsid w:val="008C4E2E"/>
    <w:rsid w:val="008D4C31"/>
    <w:rsid w:val="008D5C3A"/>
    <w:rsid w:val="008D7116"/>
    <w:rsid w:val="008E2870"/>
    <w:rsid w:val="008E6DA2"/>
    <w:rsid w:val="008F6DD5"/>
    <w:rsid w:val="00901373"/>
    <w:rsid w:val="00901F6B"/>
    <w:rsid w:val="00907B1E"/>
    <w:rsid w:val="00926362"/>
    <w:rsid w:val="00926E48"/>
    <w:rsid w:val="00943AFD"/>
    <w:rsid w:val="00945422"/>
    <w:rsid w:val="009510D9"/>
    <w:rsid w:val="00954F25"/>
    <w:rsid w:val="00963A51"/>
    <w:rsid w:val="009641B8"/>
    <w:rsid w:val="00967132"/>
    <w:rsid w:val="00975616"/>
    <w:rsid w:val="00983B6E"/>
    <w:rsid w:val="009912CF"/>
    <w:rsid w:val="009936F8"/>
    <w:rsid w:val="009A3772"/>
    <w:rsid w:val="009A57A3"/>
    <w:rsid w:val="009B33AA"/>
    <w:rsid w:val="009B7A5F"/>
    <w:rsid w:val="009C5777"/>
    <w:rsid w:val="009D118C"/>
    <w:rsid w:val="009D17F0"/>
    <w:rsid w:val="009D42FD"/>
    <w:rsid w:val="009F38C5"/>
    <w:rsid w:val="00A42796"/>
    <w:rsid w:val="00A51F56"/>
    <w:rsid w:val="00A5311D"/>
    <w:rsid w:val="00A65454"/>
    <w:rsid w:val="00A913B2"/>
    <w:rsid w:val="00AB473C"/>
    <w:rsid w:val="00AD3B58"/>
    <w:rsid w:val="00AE0196"/>
    <w:rsid w:val="00AF56C6"/>
    <w:rsid w:val="00AF5CB2"/>
    <w:rsid w:val="00AF7CB2"/>
    <w:rsid w:val="00B032E8"/>
    <w:rsid w:val="00B0461E"/>
    <w:rsid w:val="00B133F5"/>
    <w:rsid w:val="00B13B21"/>
    <w:rsid w:val="00B257C3"/>
    <w:rsid w:val="00B44C95"/>
    <w:rsid w:val="00B57F96"/>
    <w:rsid w:val="00B67892"/>
    <w:rsid w:val="00B67B4F"/>
    <w:rsid w:val="00B84583"/>
    <w:rsid w:val="00BA4D33"/>
    <w:rsid w:val="00BB248F"/>
    <w:rsid w:val="00BC2D06"/>
    <w:rsid w:val="00BE13E6"/>
    <w:rsid w:val="00C37D27"/>
    <w:rsid w:val="00C542CB"/>
    <w:rsid w:val="00C72B05"/>
    <w:rsid w:val="00C72FE2"/>
    <w:rsid w:val="00C744EB"/>
    <w:rsid w:val="00C77E03"/>
    <w:rsid w:val="00C902ED"/>
    <w:rsid w:val="00C90702"/>
    <w:rsid w:val="00C917FF"/>
    <w:rsid w:val="00C9766A"/>
    <w:rsid w:val="00CB2FEB"/>
    <w:rsid w:val="00CC4F39"/>
    <w:rsid w:val="00CD544C"/>
    <w:rsid w:val="00CF4256"/>
    <w:rsid w:val="00CF4C9F"/>
    <w:rsid w:val="00D04FE8"/>
    <w:rsid w:val="00D05F65"/>
    <w:rsid w:val="00D1363E"/>
    <w:rsid w:val="00D176CF"/>
    <w:rsid w:val="00D17AD5"/>
    <w:rsid w:val="00D219D7"/>
    <w:rsid w:val="00D271E3"/>
    <w:rsid w:val="00D47A80"/>
    <w:rsid w:val="00D75633"/>
    <w:rsid w:val="00D85807"/>
    <w:rsid w:val="00D87349"/>
    <w:rsid w:val="00D91EE9"/>
    <w:rsid w:val="00D9627A"/>
    <w:rsid w:val="00D97220"/>
    <w:rsid w:val="00DB5D36"/>
    <w:rsid w:val="00DF445D"/>
    <w:rsid w:val="00E10C57"/>
    <w:rsid w:val="00E14D47"/>
    <w:rsid w:val="00E1641C"/>
    <w:rsid w:val="00E26708"/>
    <w:rsid w:val="00E34958"/>
    <w:rsid w:val="00E3516F"/>
    <w:rsid w:val="00E37AB0"/>
    <w:rsid w:val="00E4747A"/>
    <w:rsid w:val="00E47CFB"/>
    <w:rsid w:val="00E71C39"/>
    <w:rsid w:val="00E74667"/>
    <w:rsid w:val="00E837A4"/>
    <w:rsid w:val="00E863BF"/>
    <w:rsid w:val="00EA10CF"/>
    <w:rsid w:val="00EA24EC"/>
    <w:rsid w:val="00EA56E6"/>
    <w:rsid w:val="00EA694D"/>
    <w:rsid w:val="00EC335F"/>
    <w:rsid w:val="00EC48FB"/>
    <w:rsid w:val="00ED3965"/>
    <w:rsid w:val="00EF0277"/>
    <w:rsid w:val="00EF232A"/>
    <w:rsid w:val="00F05A69"/>
    <w:rsid w:val="00F210D4"/>
    <w:rsid w:val="00F226FE"/>
    <w:rsid w:val="00F42024"/>
    <w:rsid w:val="00F4348B"/>
    <w:rsid w:val="00F43FFD"/>
    <w:rsid w:val="00F44236"/>
    <w:rsid w:val="00F4681D"/>
    <w:rsid w:val="00F5157A"/>
    <w:rsid w:val="00F52517"/>
    <w:rsid w:val="00F65B9E"/>
    <w:rsid w:val="00F90C88"/>
    <w:rsid w:val="00FA57B2"/>
    <w:rsid w:val="00FA5C09"/>
    <w:rsid w:val="00FB509B"/>
    <w:rsid w:val="00FC3D4B"/>
    <w:rsid w:val="00FC6312"/>
    <w:rsid w:val="00FD28F0"/>
    <w:rsid w:val="00FD3B9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8D4C31"/>
    <w:rPr>
      <w:iCs/>
      <w:sz w:val="24"/>
    </w:rPr>
  </w:style>
  <w:style w:type="paragraph" w:customStyle="1" w:styleId="BodyTextNumbered">
    <w:name w:val="Body Text Numbered"/>
    <w:basedOn w:val="BodyText"/>
    <w:link w:val="BodyTextNumberedChar1"/>
    <w:rsid w:val="008D4C31"/>
    <w:pPr>
      <w:ind w:left="720" w:hanging="720"/>
    </w:pPr>
    <w:rPr>
      <w:iCs/>
      <w:szCs w:val="20"/>
    </w:rPr>
  </w:style>
  <w:style w:type="character" w:customStyle="1" w:styleId="H2Char">
    <w:name w:val="H2 Char"/>
    <w:link w:val="H2"/>
    <w:rsid w:val="008D4C31"/>
    <w:rPr>
      <w:b/>
      <w:sz w:val="24"/>
    </w:rPr>
  </w:style>
  <w:style w:type="character" w:styleId="FootnoteReference">
    <w:name w:val="footnote reference"/>
    <w:basedOn w:val="DefaultParagraphFont"/>
    <w:rsid w:val="004714AA"/>
    <w:rPr>
      <w:vertAlign w:val="superscript"/>
    </w:rPr>
  </w:style>
  <w:style w:type="paragraph" w:styleId="ListParagraph">
    <w:name w:val="List Paragraph"/>
    <w:basedOn w:val="Normal"/>
    <w:uiPriority w:val="34"/>
    <w:qFormat/>
    <w:rsid w:val="006F7712"/>
    <w:pPr>
      <w:ind w:left="720"/>
      <w:contextualSpacing/>
    </w:pPr>
  </w:style>
  <w:style w:type="character" w:customStyle="1" w:styleId="HeaderChar">
    <w:name w:val="Header Char"/>
    <w:link w:val="Header"/>
    <w:rsid w:val="00F90C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64801557">
      <w:bodyDiv w:val="1"/>
      <w:marLeft w:val="0"/>
      <w:marRight w:val="0"/>
      <w:marTop w:val="0"/>
      <w:marBottom w:val="0"/>
      <w:divBdr>
        <w:top w:val="none" w:sz="0" w:space="0" w:color="auto"/>
        <w:left w:val="none" w:sz="0" w:space="0" w:color="auto"/>
        <w:bottom w:val="none" w:sz="0" w:space="0" w:color="auto"/>
        <w:right w:val="none" w:sz="0" w:space="0" w:color="auto"/>
      </w:divBdr>
      <w:divsChild>
        <w:div w:id="1760179095">
          <w:marLeft w:val="403"/>
          <w:marRight w:val="0"/>
          <w:marTop w:val="77"/>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2366078">
      <w:bodyDiv w:val="1"/>
      <w:marLeft w:val="0"/>
      <w:marRight w:val="0"/>
      <w:marTop w:val="0"/>
      <w:marBottom w:val="0"/>
      <w:divBdr>
        <w:top w:val="none" w:sz="0" w:space="0" w:color="auto"/>
        <w:left w:val="none" w:sz="0" w:space="0" w:color="auto"/>
        <w:bottom w:val="none" w:sz="0" w:space="0" w:color="auto"/>
        <w:right w:val="none" w:sz="0" w:space="0" w:color="auto"/>
      </w:divBdr>
    </w:div>
    <w:div w:id="1787847255">
      <w:bodyDiv w:val="1"/>
      <w:marLeft w:val="0"/>
      <w:marRight w:val="0"/>
      <w:marTop w:val="0"/>
      <w:marBottom w:val="0"/>
      <w:divBdr>
        <w:top w:val="none" w:sz="0" w:space="0" w:color="auto"/>
        <w:left w:val="none" w:sz="0" w:space="0" w:color="auto"/>
        <w:bottom w:val="none" w:sz="0" w:space="0" w:color="auto"/>
        <w:right w:val="none" w:sz="0" w:space="0" w:color="auto"/>
      </w:divBdr>
      <w:divsChild>
        <w:div w:id="1203131854">
          <w:marLeft w:val="878"/>
          <w:marRight w:val="0"/>
          <w:marTop w:val="67"/>
          <w:marBottom w:val="0"/>
          <w:divBdr>
            <w:top w:val="none" w:sz="0" w:space="0" w:color="auto"/>
            <w:left w:val="none" w:sz="0" w:space="0" w:color="auto"/>
            <w:bottom w:val="none" w:sz="0" w:space="0" w:color="auto"/>
            <w:right w:val="none" w:sz="0" w:space="0" w:color="auto"/>
          </w:divBdr>
        </w:div>
        <w:div w:id="1419062054">
          <w:marLeft w:val="878"/>
          <w:marRight w:val="0"/>
          <w:marTop w:val="67"/>
          <w:marBottom w:val="0"/>
          <w:divBdr>
            <w:top w:val="none" w:sz="0" w:space="0" w:color="auto"/>
            <w:left w:val="none" w:sz="0" w:space="0" w:color="auto"/>
            <w:bottom w:val="none" w:sz="0" w:space="0" w:color="auto"/>
            <w:right w:val="none" w:sz="0" w:space="0" w:color="auto"/>
          </w:divBdr>
        </w:div>
        <w:div w:id="72700753">
          <w:marLeft w:val="878"/>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www.ercot.com/files/docs/2024/03/20/02_GE-ERCOT_StakeholderPresentation_R6_new.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calendar/04062023-RRS_PFR-Limits-Study-Workshop"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25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3904</Words>
  <Characters>22928</Characters>
  <Application>Microsoft Office Word</Application>
  <DocSecurity>4</DocSecurity>
  <Lines>191</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26779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2025-01-16T15:47:00Z</dcterms:created>
  <dcterms:modified xsi:type="dcterms:W3CDTF">2025-01-16T15:47:00Z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